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2E4" w:rsidRPr="005102E4" w:rsidRDefault="005102E4" w:rsidP="005102E4">
      <w:pPr>
        <w:tabs>
          <w:tab w:val="left" w:pos="142"/>
          <w:tab w:val="left" w:pos="284"/>
        </w:tabs>
        <w:jc w:val="right"/>
        <w:rPr>
          <w:rFonts w:eastAsia="Calibri"/>
          <w:bCs/>
          <w:sz w:val="28"/>
          <w:szCs w:val="28"/>
          <w:lang w:eastAsia="en-US"/>
        </w:rPr>
      </w:pPr>
      <w:r w:rsidRPr="005102E4">
        <w:rPr>
          <w:rFonts w:eastAsia="Calibri"/>
          <w:bCs/>
          <w:sz w:val="28"/>
          <w:szCs w:val="28"/>
          <w:lang w:eastAsia="en-US"/>
        </w:rPr>
        <w:t>ПРОЕКТ ОДОБРЕН с изм. 2</w:t>
      </w:r>
      <w:r>
        <w:rPr>
          <w:rFonts w:eastAsia="Calibri"/>
          <w:bCs/>
          <w:sz w:val="28"/>
          <w:szCs w:val="28"/>
          <w:lang w:eastAsia="en-US"/>
        </w:rPr>
        <w:t>5</w:t>
      </w:r>
      <w:r w:rsidRPr="005102E4">
        <w:rPr>
          <w:rFonts w:eastAsia="Calibri"/>
          <w:bCs/>
          <w:sz w:val="28"/>
          <w:szCs w:val="28"/>
          <w:lang w:eastAsia="en-US"/>
        </w:rPr>
        <w:t>.0</w:t>
      </w:r>
      <w:r>
        <w:rPr>
          <w:rFonts w:eastAsia="Calibri"/>
          <w:bCs/>
          <w:sz w:val="28"/>
          <w:szCs w:val="28"/>
          <w:lang w:eastAsia="en-US"/>
        </w:rPr>
        <w:t>5</w:t>
      </w:r>
      <w:r w:rsidRPr="005102E4">
        <w:rPr>
          <w:rFonts w:eastAsia="Calibri"/>
          <w:bCs/>
          <w:sz w:val="28"/>
          <w:szCs w:val="28"/>
          <w:lang w:eastAsia="en-US"/>
        </w:rPr>
        <w:t>.2018</w:t>
      </w:r>
    </w:p>
    <w:p w:rsidR="00EC52E5" w:rsidRDefault="00EC52E5" w:rsidP="00EC52E5">
      <w:pPr>
        <w:tabs>
          <w:tab w:val="left" w:pos="142"/>
          <w:tab w:val="left" w:pos="284"/>
        </w:tabs>
        <w:jc w:val="right"/>
        <w:rPr>
          <w:color w:val="1D1B11"/>
          <w:sz w:val="28"/>
          <w:szCs w:val="28"/>
        </w:rPr>
      </w:pPr>
    </w:p>
    <w:p w:rsidR="00D10C71" w:rsidRPr="00D10C71" w:rsidRDefault="00D10C71" w:rsidP="00A017CD">
      <w:pPr>
        <w:tabs>
          <w:tab w:val="left" w:pos="142"/>
          <w:tab w:val="left" w:pos="284"/>
        </w:tabs>
        <w:ind w:left="-567" w:firstLine="340"/>
        <w:jc w:val="center"/>
        <w:rPr>
          <w:b/>
          <w:bCs/>
          <w:color w:val="1D1B11"/>
          <w:sz w:val="28"/>
          <w:szCs w:val="28"/>
        </w:rPr>
      </w:pPr>
      <w:r w:rsidRPr="00D10C71">
        <w:rPr>
          <w:b/>
          <w:bCs/>
          <w:color w:val="1D1B11"/>
          <w:sz w:val="28"/>
          <w:szCs w:val="28"/>
        </w:rPr>
        <w:t>Методические рекомендации</w:t>
      </w:r>
    </w:p>
    <w:p w:rsidR="0007456E" w:rsidRPr="0007456E" w:rsidRDefault="00D10C71" w:rsidP="0007456E">
      <w:pPr>
        <w:widowControl w:val="0"/>
        <w:tabs>
          <w:tab w:val="left" w:pos="142"/>
          <w:tab w:val="left" w:pos="284"/>
        </w:tabs>
        <w:autoSpaceDE w:val="0"/>
        <w:autoSpaceDN w:val="0"/>
        <w:adjustRightInd w:val="0"/>
        <w:ind w:left="-567" w:firstLine="340"/>
        <w:jc w:val="center"/>
        <w:outlineLvl w:val="0"/>
        <w:rPr>
          <w:b/>
          <w:bCs/>
          <w:color w:val="1D1B11"/>
          <w:sz w:val="28"/>
          <w:szCs w:val="28"/>
        </w:rPr>
      </w:pPr>
      <w:r w:rsidRPr="00D10C71">
        <w:rPr>
          <w:b/>
          <w:bCs/>
          <w:color w:val="1D1B11"/>
          <w:sz w:val="28"/>
          <w:szCs w:val="28"/>
        </w:rPr>
        <w:t>по разработке административного регламента по предост</w:t>
      </w:r>
      <w:r w:rsidR="0007456E">
        <w:rPr>
          <w:b/>
          <w:bCs/>
          <w:color w:val="1D1B11"/>
          <w:sz w:val="28"/>
          <w:szCs w:val="28"/>
        </w:rPr>
        <w:t>авлению муниципальной услуги «</w:t>
      </w:r>
      <w:r w:rsidR="0007456E" w:rsidRPr="0007456E">
        <w:rPr>
          <w:b/>
          <w:bCs/>
          <w:color w:val="1D1B11"/>
          <w:sz w:val="28"/>
          <w:szCs w:val="28"/>
        </w:rPr>
        <w:t>по признанию жилого помещения пригодным (непригодным) для проживания, многоквартирного дома аварийным и подлежащим сносу или реконструкции»</w:t>
      </w:r>
    </w:p>
    <w:p w:rsidR="00440F80" w:rsidRDefault="00440F80" w:rsidP="0007456E">
      <w:pPr>
        <w:widowControl w:val="0"/>
        <w:tabs>
          <w:tab w:val="left" w:pos="142"/>
          <w:tab w:val="left" w:pos="284"/>
        </w:tabs>
        <w:autoSpaceDE w:val="0"/>
        <w:autoSpaceDN w:val="0"/>
        <w:adjustRightInd w:val="0"/>
        <w:ind w:left="-567" w:firstLine="340"/>
        <w:jc w:val="center"/>
        <w:outlineLvl w:val="0"/>
        <w:rPr>
          <w:b/>
          <w:bCs/>
          <w:color w:val="1D1B11"/>
          <w:sz w:val="28"/>
          <w:szCs w:val="28"/>
        </w:rPr>
      </w:pPr>
    </w:p>
    <w:p w:rsidR="00C01222" w:rsidRPr="00C245F7" w:rsidRDefault="00C01222" w:rsidP="008F0DD5">
      <w:pPr>
        <w:widowControl w:val="0"/>
        <w:tabs>
          <w:tab w:val="left" w:pos="142"/>
          <w:tab w:val="left" w:pos="284"/>
        </w:tabs>
        <w:autoSpaceDE w:val="0"/>
        <w:autoSpaceDN w:val="0"/>
        <w:adjustRightInd w:val="0"/>
        <w:spacing w:before="108" w:after="108"/>
        <w:ind w:left="-567"/>
        <w:jc w:val="center"/>
        <w:outlineLvl w:val="0"/>
        <w:rPr>
          <w:b/>
          <w:bCs/>
          <w:color w:val="1D1B11"/>
          <w:sz w:val="28"/>
          <w:szCs w:val="28"/>
        </w:rPr>
      </w:pPr>
      <w:bookmarkStart w:id="0" w:name="sub_1001"/>
      <w:r w:rsidRPr="00C245F7">
        <w:rPr>
          <w:b/>
          <w:bCs/>
          <w:color w:val="1D1B11"/>
          <w:sz w:val="28"/>
          <w:szCs w:val="28"/>
        </w:rPr>
        <w:t>1. Общие положения</w:t>
      </w:r>
    </w:p>
    <w:bookmarkEnd w:id="0"/>
    <w:p w:rsidR="00C01222" w:rsidRPr="00C245F7" w:rsidRDefault="00C01222" w:rsidP="00AE1D08">
      <w:pPr>
        <w:widowControl w:val="0"/>
        <w:tabs>
          <w:tab w:val="left" w:pos="142"/>
          <w:tab w:val="left" w:pos="284"/>
        </w:tabs>
        <w:autoSpaceDE w:val="0"/>
        <w:autoSpaceDN w:val="0"/>
        <w:adjustRightInd w:val="0"/>
        <w:ind w:left="-284" w:firstLine="851"/>
        <w:jc w:val="both"/>
        <w:rPr>
          <w:color w:val="1D1B11"/>
          <w:sz w:val="28"/>
          <w:szCs w:val="28"/>
        </w:rPr>
      </w:pPr>
    </w:p>
    <w:p w:rsidR="00C01222" w:rsidRPr="008B703B" w:rsidRDefault="00C01222" w:rsidP="008B703B">
      <w:pPr>
        <w:widowControl w:val="0"/>
        <w:numPr>
          <w:ilvl w:val="1"/>
          <w:numId w:val="17"/>
        </w:numPr>
        <w:tabs>
          <w:tab w:val="left" w:pos="142"/>
          <w:tab w:val="left" w:pos="284"/>
        </w:tabs>
        <w:autoSpaceDE w:val="0"/>
        <w:autoSpaceDN w:val="0"/>
        <w:adjustRightInd w:val="0"/>
        <w:ind w:left="0" w:firstLine="851"/>
        <w:jc w:val="both"/>
        <w:rPr>
          <w:color w:val="1D1B11"/>
          <w:sz w:val="28"/>
          <w:szCs w:val="28"/>
        </w:rPr>
      </w:pPr>
      <w:bookmarkStart w:id="1" w:name="sub_1011"/>
      <w:r w:rsidRPr="00C245F7">
        <w:rPr>
          <w:color w:val="1D1B11"/>
          <w:sz w:val="28"/>
          <w:szCs w:val="28"/>
        </w:rPr>
        <w:t xml:space="preserve">Настоящий Административный регламент предоставления администрацией муниципального образования ____ муниципальной услуги по  </w:t>
      </w:r>
      <w:r w:rsidR="00440F80" w:rsidRPr="008B703B">
        <w:rPr>
          <w:color w:val="1D1B11"/>
          <w:sz w:val="28"/>
          <w:szCs w:val="28"/>
        </w:rPr>
        <w:t xml:space="preserve">признанию жилого помещения пригодным (непригодным) для проживания, многоквартирного дома аварийным и подлежащим сносу или реконструкции </w:t>
      </w:r>
      <w:r w:rsidRPr="008B703B">
        <w:rPr>
          <w:color w:val="1D1B11"/>
          <w:sz w:val="28"/>
          <w:szCs w:val="28"/>
        </w:rPr>
        <w:t xml:space="preserve">(далее - Административный регламент) определяет порядок организации работы администрацией муниципального образования ____ по </w:t>
      </w:r>
      <w:bookmarkEnd w:id="1"/>
      <w:r w:rsidRPr="008B703B">
        <w:rPr>
          <w:color w:val="1D1B11"/>
          <w:sz w:val="28"/>
          <w:szCs w:val="28"/>
        </w:rPr>
        <w:t xml:space="preserve"> </w:t>
      </w:r>
      <w:r w:rsidR="0019510F" w:rsidRPr="008B703B">
        <w:rPr>
          <w:color w:val="1D1B11"/>
          <w:sz w:val="28"/>
          <w:szCs w:val="28"/>
        </w:rPr>
        <w:t>признанию жилого помещения пригодным (непригодным) для проживания, многоквартирного дома аварийным и подлежащим сносу или реконструкции</w:t>
      </w:r>
      <w:r w:rsidRPr="008B703B">
        <w:rPr>
          <w:color w:val="1D1B11"/>
          <w:sz w:val="28"/>
          <w:szCs w:val="28"/>
        </w:rPr>
        <w:t xml:space="preserve">, предусматривает оптимизацию (повышение качества) выполняемых административных процедур, устанавливает состав, последовательность и сроки их выполнения, требования </w:t>
      </w:r>
      <w:r w:rsidR="003344F9">
        <w:rPr>
          <w:color w:val="1D1B11"/>
          <w:sz w:val="28"/>
          <w:szCs w:val="28"/>
        </w:rPr>
        <w:t xml:space="preserve">                   </w:t>
      </w:r>
      <w:r w:rsidRPr="008B703B">
        <w:rPr>
          <w:color w:val="1D1B11"/>
          <w:sz w:val="28"/>
          <w:szCs w:val="28"/>
        </w:rPr>
        <w:t>к порядку их проведения.</w:t>
      </w:r>
    </w:p>
    <w:p w:rsidR="00C01222" w:rsidRPr="00C245F7" w:rsidRDefault="00C01222" w:rsidP="00AE1D08">
      <w:pPr>
        <w:widowControl w:val="0"/>
        <w:numPr>
          <w:ilvl w:val="1"/>
          <w:numId w:val="17"/>
        </w:numPr>
        <w:tabs>
          <w:tab w:val="left" w:pos="142"/>
          <w:tab w:val="left" w:pos="284"/>
        </w:tabs>
        <w:autoSpaceDE w:val="0"/>
        <w:autoSpaceDN w:val="0"/>
        <w:adjustRightInd w:val="0"/>
        <w:ind w:left="0" w:firstLine="851"/>
        <w:jc w:val="both"/>
        <w:rPr>
          <w:color w:val="1D1B11"/>
          <w:sz w:val="28"/>
          <w:szCs w:val="28"/>
        </w:rPr>
      </w:pPr>
      <w:bookmarkStart w:id="2" w:name="sub_1012"/>
      <w:r w:rsidRPr="00C245F7">
        <w:rPr>
          <w:color w:val="1D1B11"/>
          <w:sz w:val="28"/>
          <w:szCs w:val="28"/>
        </w:rPr>
        <w:t xml:space="preserve">Муниципальная услуга  по </w:t>
      </w:r>
      <w:r w:rsidR="0019510F" w:rsidRPr="00C245F7">
        <w:rPr>
          <w:color w:val="1D1B11"/>
          <w:sz w:val="28"/>
          <w:szCs w:val="28"/>
        </w:rPr>
        <w:t xml:space="preserve">признанию жилого помещения пригодным (непригодным) для проживания, многоквартирного дома аварийным </w:t>
      </w:r>
      <w:r w:rsidR="003344F9">
        <w:rPr>
          <w:color w:val="1D1B11"/>
          <w:sz w:val="28"/>
          <w:szCs w:val="28"/>
        </w:rPr>
        <w:t xml:space="preserve">                                  </w:t>
      </w:r>
      <w:r w:rsidR="0019510F" w:rsidRPr="00C245F7">
        <w:rPr>
          <w:color w:val="1D1B11"/>
          <w:sz w:val="28"/>
          <w:szCs w:val="28"/>
        </w:rPr>
        <w:t xml:space="preserve">и подлежащим сносу или реконструкции </w:t>
      </w:r>
      <w:r w:rsidRPr="00C245F7">
        <w:rPr>
          <w:bCs/>
          <w:color w:val="1D1B11"/>
          <w:sz w:val="28"/>
          <w:szCs w:val="28"/>
        </w:rPr>
        <w:t>помещение</w:t>
      </w:r>
      <w:r w:rsidRPr="00C245F7">
        <w:rPr>
          <w:color w:val="1D1B11"/>
          <w:sz w:val="28"/>
          <w:szCs w:val="28"/>
        </w:rPr>
        <w:t xml:space="preserve"> предоставляется администрацией муниципального образования ____.</w:t>
      </w:r>
    </w:p>
    <w:bookmarkEnd w:id="2"/>
    <w:p w:rsidR="005E6AB8" w:rsidRPr="00C245F7" w:rsidRDefault="00C01222" w:rsidP="00AE1D08">
      <w:pPr>
        <w:widowControl w:val="0"/>
        <w:tabs>
          <w:tab w:val="left" w:pos="142"/>
          <w:tab w:val="left" w:pos="284"/>
        </w:tabs>
        <w:autoSpaceDE w:val="0"/>
        <w:autoSpaceDN w:val="0"/>
        <w:adjustRightInd w:val="0"/>
        <w:ind w:firstLine="851"/>
        <w:jc w:val="both"/>
        <w:rPr>
          <w:color w:val="1D1B11"/>
          <w:sz w:val="28"/>
          <w:szCs w:val="28"/>
        </w:rPr>
      </w:pPr>
      <w:r w:rsidRPr="00C245F7">
        <w:rPr>
          <w:color w:val="1D1B11"/>
          <w:sz w:val="28"/>
          <w:szCs w:val="28"/>
        </w:rPr>
        <w:t>Структурным подразделением администрации муниципального образования ____, ответственным за предоставление муниципальной услуги, является ____.</w:t>
      </w:r>
    </w:p>
    <w:p w:rsidR="00C01222" w:rsidRPr="00C245F7" w:rsidRDefault="00C01222" w:rsidP="00AE1D08">
      <w:pPr>
        <w:widowControl w:val="0"/>
        <w:tabs>
          <w:tab w:val="left" w:pos="142"/>
          <w:tab w:val="left" w:pos="284"/>
        </w:tabs>
        <w:autoSpaceDE w:val="0"/>
        <w:autoSpaceDN w:val="0"/>
        <w:adjustRightInd w:val="0"/>
        <w:ind w:firstLine="851"/>
        <w:jc w:val="both"/>
        <w:rPr>
          <w:color w:val="1D1B11"/>
          <w:sz w:val="28"/>
          <w:szCs w:val="28"/>
        </w:rPr>
      </w:pPr>
      <w:bookmarkStart w:id="3" w:name="sub_10123"/>
      <w:r w:rsidRPr="00C245F7">
        <w:rPr>
          <w:color w:val="1D1B11"/>
          <w:sz w:val="28"/>
          <w:szCs w:val="28"/>
        </w:rPr>
        <w:t xml:space="preserve">Муниципальная услуга может быть </w:t>
      </w:r>
      <w:r w:rsidRPr="00C37EA7">
        <w:rPr>
          <w:color w:val="1D1B11"/>
          <w:sz w:val="28"/>
          <w:szCs w:val="28"/>
        </w:rPr>
        <w:t xml:space="preserve">предоставлена </w:t>
      </w:r>
      <w:r w:rsidR="00C4739B" w:rsidRPr="00C37EA7">
        <w:rPr>
          <w:color w:val="1D1B11"/>
          <w:sz w:val="28"/>
          <w:szCs w:val="28"/>
        </w:rPr>
        <w:t xml:space="preserve">при обращении </w:t>
      </w:r>
      <w:r w:rsidR="003344F9">
        <w:rPr>
          <w:color w:val="1D1B11"/>
          <w:sz w:val="28"/>
          <w:szCs w:val="28"/>
        </w:rPr>
        <w:t xml:space="preserve">                         </w:t>
      </w:r>
      <w:r w:rsidR="00C4739B" w:rsidRPr="00C37EA7">
        <w:rPr>
          <w:color w:val="1D1B11"/>
          <w:sz w:val="28"/>
          <w:szCs w:val="28"/>
        </w:rPr>
        <w:t xml:space="preserve">в </w:t>
      </w:r>
      <w:r w:rsidR="005E6AB8" w:rsidRPr="00C37EA7">
        <w:rPr>
          <w:color w:val="1D1B11"/>
          <w:sz w:val="28"/>
          <w:szCs w:val="28"/>
        </w:rPr>
        <w:t>многофункциональны</w:t>
      </w:r>
      <w:r w:rsidR="00C4739B" w:rsidRPr="00C37EA7">
        <w:rPr>
          <w:color w:val="1D1B11"/>
          <w:sz w:val="28"/>
          <w:szCs w:val="28"/>
        </w:rPr>
        <w:t>й</w:t>
      </w:r>
      <w:r w:rsidR="005E6AB8" w:rsidRPr="00C37EA7">
        <w:rPr>
          <w:color w:val="1D1B11"/>
          <w:sz w:val="28"/>
          <w:szCs w:val="28"/>
        </w:rPr>
        <w:t xml:space="preserve"> центр</w:t>
      </w:r>
      <w:r w:rsidR="005E6AB8" w:rsidRPr="00C245F7">
        <w:rPr>
          <w:color w:val="1D1B11"/>
          <w:sz w:val="28"/>
          <w:szCs w:val="28"/>
        </w:rPr>
        <w:t xml:space="preserve"> </w:t>
      </w:r>
      <w:r w:rsidRPr="00C245F7">
        <w:rPr>
          <w:color w:val="1D1B11"/>
          <w:sz w:val="28"/>
          <w:szCs w:val="28"/>
        </w:rPr>
        <w:t>предоставления государственных и муниципальных услуг (далее - МФЦ). Заявители представляют документы в МФЦ путем личной подачи документов.</w:t>
      </w:r>
    </w:p>
    <w:p w:rsidR="00C01222" w:rsidRPr="00C245F7" w:rsidRDefault="00C01222" w:rsidP="00AE1D08">
      <w:pPr>
        <w:widowControl w:val="0"/>
        <w:tabs>
          <w:tab w:val="left" w:pos="142"/>
          <w:tab w:val="left" w:pos="284"/>
        </w:tabs>
        <w:autoSpaceDE w:val="0"/>
        <w:autoSpaceDN w:val="0"/>
        <w:adjustRightInd w:val="0"/>
        <w:ind w:firstLine="851"/>
        <w:jc w:val="both"/>
        <w:rPr>
          <w:color w:val="1D1B11"/>
          <w:sz w:val="28"/>
          <w:szCs w:val="28"/>
        </w:rPr>
      </w:pPr>
      <w:r w:rsidRPr="00C245F7">
        <w:rPr>
          <w:color w:val="1D1B11"/>
          <w:sz w:val="28"/>
          <w:szCs w:val="28"/>
        </w:rPr>
        <w:t xml:space="preserve">Муниципальная услуга может быть предоставлена в электронном виде через функционал электронной приёмной на портале государственных </w:t>
      </w:r>
      <w:r w:rsidR="003344F9">
        <w:rPr>
          <w:color w:val="1D1B11"/>
          <w:sz w:val="28"/>
          <w:szCs w:val="28"/>
        </w:rPr>
        <w:t xml:space="preserve">                                 </w:t>
      </w:r>
      <w:r w:rsidRPr="00C245F7">
        <w:rPr>
          <w:color w:val="1D1B11"/>
          <w:sz w:val="28"/>
          <w:szCs w:val="28"/>
        </w:rPr>
        <w:t>и муниципальных услуг Ленинградской области (далее ПГУ ЛО).</w:t>
      </w:r>
    </w:p>
    <w:p w:rsidR="00C01222" w:rsidRPr="00C245F7" w:rsidRDefault="00C01222" w:rsidP="00AE1D08">
      <w:pPr>
        <w:widowControl w:val="0"/>
        <w:tabs>
          <w:tab w:val="left" w:pos="142"/>
          <w:tab w:val="left" w:pos="284"/>
        </w:tabs>
        <w:autoSpaceDE w:val="0"/>
        <w:autoSpaceDN w:val="0"/>
        <w:adjustRightInd w:val="0"/>
        <w:ind w:firstLine="851"/>
        <w:jc w:val="both"/>
        <w:rPr>
          <w:color w:val="1D1B11"/>
          <w:sz w:val="28"/>
          <w:szCs w:val="28"/>
        </w:rPr>
      </w:pPr>
      <w:bookmarkStart w:id="4" w:name="sub_103"/>
      <w:bookmarkEnd w:id="3"/>
      <w:r w:rsidRPr="00C245F7">
        <w:rPr>
          <w:color w:val="1D1B11"/>
          <w:sz w:val="28"/>
          <w:szCs w:val="28"/>
        </w:rPr>
        <w:t>1.3. Место нахождения администрации муниципального образования ____: ____.</w:t>
      </w:r>
    </w:p>
    <w:bookmarkEnd w:id="4"/>
    <w:p w:rsidR="00C01222" w:rsidRPr="00C245F7" w:rsidRDefault="00C01222" w:rsidP="00AE1D08">
      <w:pPr>
        <w:widowControl w:val="0"/>
        <w:tabs>
          <w:tab w:val="left" w:pos="142"/>
          <w:tab w:val="left" w:pos="284"/>
        </w:tabs>
        <w:autoSpaceDE w:val="0"/>
        <w:autoSpaceDN w:val="0"/>
        <w:adjustRightInd w:val="0"/>
        <w:ind w:firstLine="851"/>
        <w:jc w:val="both"/>
        <w:rPr>
          <w:color w:val="1D1B11"/>
          <w:sz w:val="28"/>
          <w:szCs w:val="28"/>
        </w:rPr>
      </w:pPr>
      <w:r w:rsidRPr="00C245F7">
        <w:rPr>
          <w:color w:val="1D1B11"/>
          <w:sz w:val="28"/>
          <w:szCs w:val="28"/>
        </w:rPr>
        <w:t>График работы: ____.</w:t>
      </w:r>
    </w:p>
    <w:p w:rsidR="00C01222" w:rsidRPr="00C245F7" w:rsidRDefault="00C01222" w:rsidP="00AE1D08">
      <w:pPr>
        <w:widowControl w:val="0"/>
        <w:tabs>
          <w:tab w:val="left" w:pos="142"/>
          <w:tab w:val="left" w:pos="284"/>
        </w:tabs>
        <w:autoSpaceDE w:val="0"/>
        <w:autoSpaceDN w:val="0"/>
        <w:adjustRightInd w:val="0"/>
        <w:ind w:firstLine="851"/>
        <w:jc w:val="both"/>
        <w:rPr>
          <w:color w:val="1D1B11"/>
          <w:sz w:val="28"/>
          <w:szCs w:val="28"/>
          <w:u w:val="single"/>
        </w:rPr>
      </w:pPr>
      <w:bookmarkStart w:id="5" w:name="sub_20195"/>
      <w:r w:rsidRPr="00C245F7">
        <w:rPr>
          <w:color w:val="1D1B11"/>
          <w:sz w:val="28"/>
          <w:szCs w:val="28"/>
        </w:rPr>
        <w:t xml:space="preserve">Информация о местах нахождения и графике работы, справочных телефонах и адресах электронной почты МФЦ приведена в </w:t>
      </w:r>
      <w:r w:rsidRPr="00C245F7">
        <w:rPr>
          <w:color w:val="1D1B11"/>
          <w:sz w:val="28"/>
          <w:szCs w:val="28"/>
          <w:u w:val="single"/>
        </w:rPr>
        <w:t xml:space="preserve">приложении </w:t>
      </w:r>
      <w:r w:rsidR="0019510F" w:rsidRPr="00C245F7">
        <w:rPr>
          <w:color w:val="1D1B11"/>
          <w:sz w:val="28"/>
          <w:szCs w:val="28"/>
          <w:u w:val="single"/>
        </w:rPr>
        <w:t>1</w:t>
      </w:r>
      <w:r w:rsidR="008F0DD5" w:rsidRPr="00C245F7">
        <w:rPr>
          <w:color w:val="1D1B11"/>
          <w:sz w:val="28"/>
          <w:szCs w:val="28"/>
          <w:u w:val="single"/>
        </w:rPr>
        <w:t xml:space="preserve"> </w:t>
      </w:r>
      <w:r w:rsidR="003344F9">
        <w:rPr>
          <w:color w:val="1D1B11"/>
          <w:sz w:val="28"/>
          <w:szCs w:val="28"/>
          <w:u w:val="single"/>
        </w:rPr>
        <w:t xml:space="preserve">                           </w:t>
      </w:r>
      <w:r w:rsidRPr="00C245F7">
        <w:rPr>
          <w:color w:val="1D1B11"/>
          <w:sz w:val="28"/>
          <w:szCs w:val="28"/>
        </w:rPr>
        <w:t>к настоящему административному регламенту.</w:t>
      </w:r>
    </w:p>
    <w:p w:rsidR="00C01222" w:rsidRPr="00C245F7" w:rsidRDefault="00C01222" w:rsidP="00AE1D08">
      <w:pPr>
        <w:widowControl w:val="0"/>
        <w:tabs>
          <w:tab w:val="left" w:pos="142"/>
          <w:tab w:val="left" w:pos="284"/>
        </w:tabs>
        <w:autoSpaceDE w:val="0"/>
        <w:autoSpaceDN w:val="0"/>
        <w:adjustRightInd w:val="0"/>
        <w:ind w:firstLine="851"/>
        <w:jc w:val="both"/>
        <w:rPr>
          <w:color w:val="1D1B11"/>
          <w:sz w:val="28"/>
          <w:szCs w:val="28"/>
        </w:rPr>
      </w:pPr>
      <w:bookmarkStart w:id="6" w:name="sub_104"/>
      <w:bookmarkEnd w:id="5"/>
      <w:r w:rsidRPr="00C245F7">
        <w:rPr>
          <w:color w:val="1D1B11"/>
          <w:sz w:val="28"/>
          <w:szCs w:val="28"/>
        </w:rPr>
        <w:t xml:space="preserve">1.4. Справочный телефон (факс) администрации муниципального образования ____: ____, адрес электронной почты (E-mail): </w:t>
      </w:r>
      <w:hyperlink r:id="rId9" w:history="1">
        <w:r w:rsidRPr="00C245F7">
          <w:rPr>
            <w:color w:val="1D1B11"/>
            <w:sz w:val="28"/>
            <w:szCs w:val="28"/>
          </w:rPr>
          <w:t>____</w:t>
        </w:r>
      </w:hyperlink>
      <w:r w:rsidRPr="00C245F7">
        <w:rPr>
          <w:color w:val="1D1B11"/>
          <w:sz w:val="28"/>
          <w:szCs w:val="28"/>
        </w:rPr>
        <w:t>.</w:t>
      </w:r>
    </w:p>
    <w:p w:rsidR="00C01222" w:rsidRPr="00C245F7" w:rsidRDefault="00C01222" w:rsidP="00AE1D08">
      <w:pPr>
        <w:widowControl w:val="0"/>
        <w:tabs>
          <w:tab w:val="left" w:pos="142"/>
          <w:tab w:val="left" w:pos="284"/>
        </w:tabs>
        <w:autoSpaceDE w:val="0"/>
        <w:autoSpaceDN w:val="0"/>
        <w:adjustRightInd w:val="0"/>
        <w:ind w:firstLine="851"/>
        <w:jc w:val="both"/>
        <w:rPr>
          <w:color w:val="1D1B11"/>
          <w:sz w:val="28"/>
          <w:szCs w:val="28"/>
        </w:rPr>
      </w:pPr>
      <w:bookmarkStart w:id="7" w:name="sub_20196"/>
      <w:bookmarkEnd w:id="6"/>
      <w:r w:rsidRPr="00C245F7">
        <w:rPr>
          <w:color w:val="1D1B11"/>
          <w:sz w:val="28"/>
          <w:szCs w:val="28"/>
        </w:rPr>
        <w:t xml:space="preserve">Справочные телефоны и адреса электронной почты (E-mail) МФЦ и его филиалов указаны в </w:t>
      </w:r>
      <w:hyperlink w:anchor="sub_1900" w:history="1">
        <w:r w:rsidRPr="00C245F7">
          <w:rPr>
            <w:color w:val="1D1B11"/>
            <w:sz w:val="28"/>
            <w:szCs w:val="28"/>
          </w:rPr>
          <w:t>приложении</w:t>
        </w:r>
      </w:hyperlink>
      <w:r w:rsidR="0019510F" w:rsidRPr="00C245F7">
        <w:rPr>
          <w:color w:val="1D1B11"/>
          <w:sz w:val="28"/>
          <w:szCs w:val="28"/>
        </w:rPr>
        <w:t xml:space="preserve"> 1</w:t>
      </w:r>
      <w:r w:rsidRPr="00C245F7">
        <w:rPr>
          <w:color w:val="1D1B11"/>
          <w:sz w:val="28"/>
          <w:szCs w:val="28"/>
        </w:rPr>
        <w:t xml:space="preserve"> к настоящему Административному регламенту.</w:t>
      </w:r>
    </w:p>
    <w:p w:rsidR="00C01222" w:rsidRPr="00C245F7" w:rsidRDefault="00C01222" w:rsidP="00AE1D08">
      <w:pPr>
        <w:widowControl w:val="0"/>
        <w:tabs>
          <w:tab w:val="left" w:pos="142"/>
          <w:tab w:val="left" w:pos="284"/>
        </w:tabs>
        <w:autoSpaceDE w:val="0"/>
        <w:autoSpaceDN w:val="0"/>
        <w:adjustRightInd w:val="0"/>
        <w:ind w:firstLine="851"/>
        <w:jc w:val="both"/>
        <w:rPr>
          <w:color w:val="1D1B11"/>
          <w:sz w:val="28"/>
          <w:szCs w:val="28"/>
        </w:rPr>
      </w:pPr>
      <w:bookmarkStart w:id="8" w:name="sub_105"/>
      <w:bookmarkEnd w:id="7"/>
      <w:r w:rsidRPr="00C245F7">
        <w:rPr>
          <w:color w:val="1D1B11"/>
          <w:sz w:val="28"/>
          <w:szCs w:val="28"/>
        </w:rPr>
        <w:lastRenderedPageBreak/>
        <w:t xml:space="preserve">1.5. Адрес портала государственных и муниципальных услуг Ленинградской области в сети Интернет: </w:t>
      </w:r>
      <w:hyperlink r:id="rId10" w:history="1">
        <w:r w:rsidRPr="00C245F7">
          <w:rPr>
            <w:color w:val="1D1B11"/>
            <w:sz w:val="28"/>
            <w:szCs w:val="28"/>
          </w:rPr>
          <w:t>www.gu.lenobl.ru</w:t>
        </w:r>
      </w:hyperlink>
      <w:r w:rsidRPr="00C245F7">
        <w:rPr>
          <w:color w:val="1D1B11"/>
          <w:sz w:val="28"/>
          <w:szCs w:val="28"/>
        </w:rPr>
        <w:t>.</w:t>
      </w:r>
    </w:p>
    <w:bookmarkEnd w:id="8"/>
    <w:p w:rsidR="00C01222" w:rsidRPr="00C245F7" w:rsidRDefault="00C01222" w:rsidP="00AE1D08">
      <w:pPr>
        <w:widowControl w:val="0"/>
        <w:tabs>
          <w:tab w:val="left" w:pos="142"/>
          <w:tab w:val="left" w:pos="284"/>
        </w:tabs>
        <w:autoSpaceDE w:val="0"/>
        <w:autoSpaceDN w:val="0"/>
        <w:adjustRightInd w:val="0"/>
        <w:ind w:firstLine="851"/>
        <w:jc w:val="both"/>
        <w:rPr>
          <w:color w:val="1D1B11"/>
          <w:sz w:val="28"/>
          <w:szCs w:val="28"/>
        </w:rPr>
      </w:pPr>
      <w:r w:rsidRPr="00C245F7">
        <w:rPr>
          <w:color w:val="1D1B11"/>
          <w:sz w:val="28"/>
          <w:szCs w:val="28"/>
        </w:rPr>
        <w:t xml:space="preserve">Адрес официального сайта администрации муниципального образования ____ в сети Интернет: </w:t>
      </w:r>
      <w:hyperlink r:id="rId11" w:history="1">
        <w:r w:rsidRPr="00C245F7">
          <w:rPr>
            <w:color w:val="1D1B11"/>
            <w:sz w:val="28"/>
            <w:szCs w:val="28"/>
          </w:rPr>
          <w:t>____</w:t>
        </w:r>
      </w:hyperlink>
      <w:r w:rsidRPr="00C245F7">
        <w:rPr>
          <w:color w:val="1D1B11"/>
          <w:sz w:val="28"/>
          <w:szCs w:val="28"/>
        </w:rPr>
        <w:t>.</w:t>
      </w:r>
    </w:p>
    <w:p w:rsidR="00C01222" w:rsidRPr="00C245F7" w:rsidRDefault="00C01222" w:rsidP="00AE1D08">
      <w:pPr>
        <w:widowControl w:val="0"/>
        <w:tabs>
          <w:tab w:val="left" w:pos="142"/>
          <w:tab w:val="left" w:pos="284"/>
        </w:tabs>
        <w:autoSpaceDE w:val="0"/>
        <w:autoSpaceDN w:val="0"/>
        <w:adjustRightInd w:val="0"/>
        <w:ind w:firstLine="851"/>
        <w:jc w:val="both"/>
        <w:rPr>
          <w:color w:val="1D1B11"/>
          <w:sz w:val="28"/>
          <w:szCs w:val="28"/>
        </w:rPr>
      </w:pPr>
      <w:bookmarkStart w:id="9" w:name="sub_106"/>
      <w:r w:rsidRPr="00C245F7">
        <w:rPr>
          <w:color w:val="1D1B11"/>
          <w:sz w:val="28"/>
          <w:szCs w:val="28"/>
        </w:rPr>
        <w:t>1.6.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bookmarkEnd w:id="9"/>
    <w:p w:rsidR="00C01222" w:rsidRPr="00C245F7" w:rsidRDefault="00C01222" w:rsidP="00AE1D08">
      <w:pPr>
        <w:widowControl w:val="0"/>
        <w:tabs>
          <w:tab w:val="left" w:pos="142"/>
          <w:tab w:val="left" w:pos="284"/>
        </w:tabs>
        <w:autoSpaceDE w:val="0"/>
        <w:autoSpaceDN w:val="0"/>
        <w:adjustRightInd w:val="0"/>
        <w:ind w:firstLine="851"/>
        <w:jc w:val="both"/>
        <w:rPr>
          <w:color w:val="1D1B11"/>
          <w:sz w:val="28"/>
          <w:szCs w:val="28"/>
        </w:rPr>
      </w:pPr>
      <w:r w:rsidRPr="00C245F7">
        <w:rPr>
          <w:color w:val="1D1B11"/>
          <w:sz w:val="28"/>
          <w:szCs w:val="28"/>
        </w:rPr>
        <w:t>Информация по вопросам предоставления Муниципальной услуги, в том числе о ходе ее предоставления может быть получена:</w:t>
      </w:r>
    </w:p>
    <w:p w:rsidR="00C01222" w:rsidRPr="00C245F7" w:rsidRDefault="00C01222" w:rsidP="00AE1D08">
      <w:pPr>
        <w:widowControl w:val="0"/>
        <w:tabs>
          <w:tab w:val="left" w:pos="142"/>
          <w:tab w:val="left" w:pos="284"/>
        </w:tabs>
        <w:autoSpaceDE w:val="0"/>
        <w:autoSpaceDN w:val="0"/>
        <w:adjustRightInd w:val="0"/>
        <w:ind w:firstLine="851"/>
        <w:jc w:val="both"/>
        <w:rPr>
          <w:color w:val="1D1B11"/>
          <w:sz w:val="28"/>
          <w:szCs w:val="28"/>
        </w:rPr>
      </w:pPr>
      <w:r w:rsidRPr="00C245F7">
        <w:rPr>
          <w:color w:val="1D1B11"/>
          <w:sz w:val="28"/>
          <w:szCs w:val="28"/>
        </w:rPr>
        <w:t xml:space="preserve">а) устно - по адресу, указанному </w:t>
      </w:r>
      <w:hyperlink w:anchor="sub_103" w:history="1">
        <w:r w:rsidRPr="00C245F7">
          <w:rPr>
            <w:color w:val="1D1B11"/>
            <w:sz w:val="28"/>
            <w:szCs w:val="28"/>
          </w:rPr>
          <w:t>в пункте 1.3</w:t>
        </w:r>
      </w:hyperlink>
      <w:r w:rsidRPr="00C245F7">
        <w:rPr>
          <w:color w:val="1D1B11"/>
          <w:sz w:val="28"/>
          <w:szCs w:val="28"/>
        </w:rPr>
        <w:t xml:space="preserve"> настоящего Административного регламента в приемные дни ____ по предварительной записи (запись осуществляется по справочному телефону, указанному в </w:t>
      </w:r>
      <w:hyperlink w:anchor="sub_104" w:history="1">
        <w:r w:rsidRPr="00C245F7">
          <w:rPr>
            <w:color w:val="1D1B11"/>
            <w:sz w:val="28"/>
            <w:szCs w:val="28"/>
          </w:rPr>
          <w:t>пункте 1.4</w:t>
        </w:r>
      </w:hyperlink>
      <w:r w:rsidRPr="00C245F7">
        <w:rPr>
          <w:color w:val="1D1B11"/>
          <w:sz w:val="28"/>
          <w:szCs w:val="28"/>
        </w:rPr>
        <w:t xml:space="preserve"> настоящего Административного регламента);</w:t>
      </w:r>
    </w:p>
    <w:p w:rsidR="00C01222" w:rsidRPr="00C245F7" w:rsidRDefault="00C01222" w:rsidP="00AE1D08">
      <w:pPr>
        <w:widowControl w:val="0"/>
        <w:tabs>
          <w:tab w:val="left" w:pos="142"/>
          <w:tab w:val="left" w:pos="284"/>
        </w:tabs>
        <w:autoSpaceDE w:val="0"/>
        <w:autoSpaceDN w:val="0"/>
        <w:adjustRightInd w:val="0"/>
        <w:ind w:firstLine="851"/>
        <w:jc w:val="both"/>
        <w:rPr>
          <w:color w:val="1D1B11"/>
          <w:sz w:val="28"/>
          <w:szCs w:val="28"/>
        </w:rPr>
      </w:pPr>
      <w:r w:rsidRPr="00C245F7">
        <w:rPr>
          <w:color w:val="1D1B11"/>
          <w:sz w:val="28"/>
          <w:szCs w:val="28"/>
        </w:rPr>
        <w:t xml:space="preserve">б) письменно - путем направления почтового отправления по адресу, указанному в </w:t>
      </w:r>
      <w:hyperlink w:anchor="sub_103" w:history="1">
        <w:r w:rsidRPr="00C245F7">
          <w:rPr>
            <w:color w:val="1D1B11"/>
            <w:sz w:val="28"/>
            <w:szCs w:val="28"/>
          </w:rPr>
          <w:t>пункте 1.3</w:t>
        </w:r>
      </w:hyperlink>
      <w:r w:rsidRPr="00C245F7">
        <w:rPr>
          <w:color w:val="1D1B11"/>
          <w:sz w:val="28"/>
          <w:szCs w:val="28"/>
        </w:rPr>
        <w:t xml:space="preserve"> настоящего Административного регламента;</w:t>
      </w:r>
    </w:p>
    <w:p w:rsidR="00C01222" w:rsidRPr="00592F50" w:rsidRDefault="00C01222" w:rsidP="00AE1D08">
      <w:pPr>
        <w:widowControl w:val="0"/>
        <w:tabs>
          <w:tab w:val="left" w:pos="142"/>
          <w:tab w:val="left" w:pos="284"/>
        </w:tabs>
        <w:autoSpaceDE w:val="0"/>
        <w:autoSpaceDN w:val="0"/>
        <w:adjustRightInd w:val="0"/>
        <w:ind w:firstLine="851"/>
        <w:jc w:val="both"/>
        <w:rPr>
          <w:color w:val="1D1B11"/>
          <w:sz w:val="28"/>
          <w:szCs w:val="28"/>
        </w:rPr>
      </w:pPr>
      <w:r w:rsidRPr="00C245F7">
        <w:rPr>
          <w:color w:val="1D1B11"/>
          <w:sz w:val="28"/>
          <w:szCs w:val="28"/>
        </w:rPr>
        <w:t>в</w:t>
      </w:r>
      <w:r w:rsidRPr="00592F50">
        <w:rPr>
          <w:color w:val="1D1B11"/>
          <w:sz w:val="28"/>
          <w:szCs w:val="28"/>
        </w:rPr>
        <w:t xml:space="preserve">) по справочному телефону, указанному в </w:t>
      </w:r>
      <w:hyperlink w:anchor="sub_104" w:history="1">
        <w:r w:rsidRPr="00592F50">
          <w:rPr>
            <w:color w:val="1D1B11"/>
            <w:sz w:val="28"/>
            <w:szCs w:val="28"/>
          </w:rPr>
          <w:t>пункте 1.4</w:t>
        </w:r>
      </w:hyperlink>
      <w:r w:rsidRPr="00592F50">
        <w:rPr>
          <w:color w:val="1D1B11"/>
          <w:sz w:val="28"/>
          <w:szCs w:val="28"/>
        </w:rPr>
        <w:t xml:space="preserve"> настоящего Административного регламента;</w:t>
      </w:r>
    </w:p>
    <w:p w:rsidR="00E84B63" w:rsidRPr="00592F50" w:rsidRDefault="00E84B63" w:rsidP="00AE1D08">
      <w:pPr>
        <w:widowControl w:val="0"/>
        <w:tabs>
          <w:tab w:val="left" w:pos="142"/>
          <w:tab w:val="left" w:pos="284"/>
        </w:tabs>
        <w:autoSpaceDE w:val="0"/>
        <w:autoSpaceDN w:val="0"/>
        <w:adjustRightInd w:val="0"/>
        <w:ind w:firstLine="851"/>
        <w:jc w:val="both"/>
        <w:rPr>
          <w:color w:val="1D1B11"/>
          <w:sz w:val="28"/>
          <w:szCs w:val="28"/>
        </w:rPr>
      </w:pPr>
      <w:r w:rsidRPr="00592F50">
        <w:rPr>
          <w:color w:val="1D1B11"/>
          <w:sz w:val="28"/>
          <w:szCs w:val="28"/>
        </w:rPr>
        <w:t>г) по электронной почте путем направления запроса по адресу электронной почты, указанному в пункте 1.4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C01222" w:rsidRPr="00592F50" w:rsidRDefault="00CD78E4" w:rsidP="00AE1D08">
      <w:pPr>
        <w:widowControl w:val="0"/>
        <w:tabs>
          <w:tab w:val="left" w:pos="142"/>
          <w:tab w:val="left" w:pos="284"/>
        </w:tabs>
        <w:autoSpaceDE w:val="0"/>
        <w:autoSpaceDN w:val="0"/>
        <w:adjustRightInd w:val="0"/>
        <w:ind w:firstLine="851"/>
        <w:jc w:val="both"/>
        <w:rPr>
          <w:color w:val="1D1B11"/>
          <w:sz w:val="28"/>
          <w:szCs w:val="28"/>
        </w:rPr>
      </w:pPr>
      <w:r w:rsidRPr="00592F50">
        <w:rPr>
          <w:color w:val="1D1B11"/>
          <w:sz w:val="28"/>
          <w:szCs w:val="28"/>
        </w:rPr>
        <w:t xml:space="preserve">д) </w:t>
      </w:r>
      <w:r w:rsidR="004C7898" w:rsidRPr="00592F50">
        <w:rPr>
          <w:color w:val="1D1B11"/>
          <w:sz w:val="28"/>
          <w:szCs w:val="28"/>
        </w:rPr>
        <w:t xml:space="preserve">на Портале государственных и муниципальных услуг (функций) Ленинградской области: </w:t>
      </w:r>
      <w:hyperlink r:id="rId12" w:history="1">
        <w:r w:rsidR="004C7898" w:rsidRPr="00592F50">
          <w:rPr>
            <w:color w:val="1D1B11"/>
            <w:sz w:val="28"/>
            <w:szCs w:val="28"/>
            <w:u w:val="single"/>
          </w:rPr>
          <w:t>http://gu.lenobl.ru/</w:t>
        </w:r>
      </w:hyperlink>
      <w:r w:rsidR="004C7898" w:rsidRPr="00592F50">
        <w:rPr>
          <w:color w:val="1D1B11"/>
          <w:sz w:val="28"/>
          <w:szCs w:val="28"/>
        </w:rPr>
        <w:t>;</w:t>
      </w:r>
      <w:r w:rsidR="005F1097" w:rsidRPr="00592F50">
        <w:rPr>
          <w:color w:val="1D1B11"/>
          <w:sz w:val="28"/>
          <w:szCs w:val="28"/>
        </w:rPr>
        <w:t xml:space="preserve"> </w:t>
      </w:r>
    </w:p>
    <w:p w:rsidR="00C01222" w:rsidRPr="00C245F7" w:rsidRDefault="00C01222" w:rsidP="00AE1D08">
      <w:pPr>
        <w:widowControl w:val="0"/>
        <w:tabs>
          <w:tab w:val="left" w:pos="142"/>
          <w:tab w:val="left" w:pos="284"/>
        </w:tabs>
        <w:autoSpaceDE w:val="0"/>
        <w:autoSpaceDN w:val="0"/>
        <w:adjustRightInd w:val="0"/>
        <w:ind w:firstLine="851"/>
        <w:jc w:val="both"/>
        <w:rPr>
          <w:color w:val="1D1B11"/>
          <w:sz w:val="28"/>
          <w:szCs w:val="28"/>
        </w:rPr>
      </w:pPr>
      <w:bookmarkStart w:id="10" w:name="sub_107"/>
      <w:r w:rsidRPr="00592F50">
        <w:rPr>
          <w:color w:val="1D1B11"/>
          <w:sz w:val="28"/>
          <w:szCs w:val="28"/>
        </w:rPr>
        <w:t>1.7. Текстовая информация, указанная</w:t>
      </w:r>
      <w:r w:rsidRPr="00C245F7">
        <w:rPr>
          <w:color w:val="1D1B11"/>
          <w:sz w:val="28"/>
          <w:szCs w:val="28"/>
        </w:rPr>
        <w:t xml:space="preserve"> в </w:t>
      </w:r>
      <w:hyperlink w:anchor="sub_103" w:history="1">
        <w:r w:rsidRPr="00C245F7">
          <w:rPr>
            <w:color w:val="1D1B11"/>
            <w:sz w:val="28"/>
            <w:szCs w:val="28"/>
          </w:rPr>
          <w:t>пунктах 1.3 - 1.6</w:t>
        </w:r>
      </w:hyperlink>
      <w:r w:rsidRPr="00C245F7">
        <w:rPr>
          <w:color w:val="1D1B11"/>
          <w:sz w:val="28"/>
          <w:szCs w:val="28"/>
        </w:rPr>
        <w:t xml:space="preserve"> настоящего Административного регламента, размещается на стендах в помещениях администрации муниципального образования ____, в помещениях филиалов МФЦ.</w:t>
      </w:r>
    </w:p>
    <w:bookmarkEnd w:id="10"/>
    <w:p w:rsidR="00C01222" w:rsidRPr="00C245F7" w:rsidRDefault="00C01222" w:rsidP="00AE1D08">
      <w:pPr>
        <w:widowControl w:val="0"/>
        <w:tabs>
          <w:tab w:val="left" w:pos="142"/>
          <w:tab w:val="left" w:pos="284"/>
        </w:tabs>
        <w:autoSpaceDE w:val="0"/>
        <w:autoSpaceDN w:val="0"/>
        <w:adjustRightInd w:val="0"/>
        <w:ind w:firstLine="851"/>
        <w:jc w:val="both"/>
        <w:rPr>
          <w:color w:val="1D1B11"/>
          <w:sz w:val="28"/>
          <w:szCs w:val="28"/>
        </w:rPr>
      </w:pPr>
      <w:r w:rsidRPr="00C245F7">
        <w:rPr>
          <w:color w:val="1D1B11"/>
          <w:sz w:val="28"/>
          <w:szCs w:val="28"/>
        </w:rPr>
        <w:t xml:space="preserve">Копия Административного регламента размещается на </w:t>
      </w:r>
      <w:hyperlink r:id="rId13" w:history="1">
        <w:r w:rsidRPr="00C245F7">
          <w:rPr>
            <w:color w:val="1D1B11"/>
            <w:sz w:val="28"/>
            <w:szCs w:val="28"/>
          </w:rPr>
          <w:t>официальном сайте</w:t>
        </w:r>
      </w:hyperlink>
      <w:r w:rsidRPr="00C245F7">
        <w:rPr>
          <w:color w:val="1D1B11"/>
          <w:sz w:val="28"/>
          <w:szCs w:val="28"/>
        </w:rPr>
        <w:t xml:space="preserve"> администрации муниципального образования ____ в сети Интернет по адресу: </w:t>
      </w:r>
      <w:hyperlink r:id="rId14" w:history="1">
        <w:r w:rsidRPr="00C245F7">
          <w:rPr>
            <w:color w:val="1D1B11"/>
            <w:sz w:val="28"/>
            <w:szCs w:val="28"/>
          </w:rPr>
          <w:t>____</w:t>
        </w:r>
      </w:hyperlink>
      <w:r w:rsidRPr="00C245F7">
        <w:rPr>
          <w:color w:val="1D1B11"/>
          <w:sz w:val="28"/>
          <w:szCs w:val="28"/>
        </w:rPr>
        <w:t xml:space="preserve"> и на портале государственных и муниципальных услуг Ленинградской области.</w:t>
      </w:r>
    </w:p>
    <w:p w:rsidR="0019510F" w:rsidRPr="00C245F7" w:rsidRDefault="00C01222" w:rsidP="00AE1D08">
      <w:pPr>
        <w:widowControl w:val="0"/>
        <w:tabs>
          <w:tab w:val="left" w:pos="142"/>
          <w:tab w:val="left" w:pos="284"/>
        </w:tabs>
        <w:autoSpaceDE w:val="0"/>
        <w:autoSpaceDN w:val="0"/>
        <w:adjustRightInd w:val="0"/>
        <w:ind w:firstLine="851"/>
        <w:jc w:val="both"/>
        <w:rPr>
          <w:color w:val="1D1B11"/>
          <w:sz w:val="28"/>
          <w:szCs w:val="28"/>
        </w:rPr>
      </w:pPr>
      <w:bookmarkStart w:id="11" w:name="sub_108"/>
      <w:r w:rsidRPr="00C245F7">
        <w:rPr>
          <w:color w:val="1D1B11"/>
          <w:sz w:val="28"/>
          <w:szCs w:val="28"/>
        </w:rPr>
        <w:t xml:space="preserve">1.8. Взаимодействовать с администрацией муниципального образования ____ при предоставлении муниципальной услуги имеют право физические </w:t>
      </w:r>
      <w:r w:rsidR="003344F9">
        <w:rPr>
          <w:color w:val="1D1B11"/>
          <w:sz w:val="28"/>
          <w:szCs w:val="28"/>
        </w:rPr>
        <w:t xml:space="preserve">                          </w:t>
      </w:r>
      <w:r w:rsidRPr="00C245F7">
        <w:rPr>
          <w:color w:val="1D1B11"/>
          <w:sz w:val="28"/>
          <w:szCs w:val="28"/>
        </w:rPr>
        <w:t>и юридические лица</w:t>
      </w:r>
      <w:bookmarkEnd w:id="11"/>
      <w:r w:rsidR="00A95029" w:rsidRPr="00C245F7">
        <w:rPr>
          <w:color w:val="1D1B11"/>
          <w:sz w:val="28"/>
          <w:szCs w:val="28"/>
        </w:rPr>
        <w:t>.</w:t>
      </w:r>
    </w:p>
    <w:p w:rsidR="00640B71" w:rsidRPr="00C245F7" w:rsidRDefault="00AF45D1" w:rsidP="00AE1D08">
      <w:pPr>
        <w:tabs>
          <w:tab w:val="left" w:pos="142"/>
          <w:tab w:val="left" w:pos="284"/>
        </w:tabs>
        <w:autoSpaceDE w:val="0"/>
        <w:autoSpaceDN w:val="0"/>
        <w:adjustRightInd w:val="0"/>
        <w:ind w:firstLine="851"/>
        <w:jc w:val="both"/>
        <w:outlineLvl w:val="2"/>
        <w:rPr>
          <w:color w:val="1D1B11"/>
          <w:sz w:val="28"/>
          <w:szCs w:val="28"/>
        </w:rPr>
      </w:pPr>
      <w:r w:rsidRPr="00C245F7">
        <w:rPr>
          <w:color w:val="1D1B11"/>
          <w:sz w:val="28"/>
          <w:szCs w:val="28"/>
        </w:rPr>
        <w:t>1.9</w:t>
      </w:r>
      <w:r w:rsidR="00A5292F" w:rsidRPr="00C245F7">
        <w:rPr>
          <w:color w:val="1D1B11"/>
          <w:sz w:val="28"/>
          <w:szCs w:val="28"/>
        </w:rPr>
        <w:t>. Получател</w:t>
      </w:r>
      <w:r w:rsidR="00640B71" w:rsidRPr="00C245F7">
        <w:rPr>
          <w:color w:val="1D1B11"/>
          <w:sz w:val="28"/>
          <w:szCs w:val="28"/>
        </w:rPr>
        <w:t>и</w:t>
      </w:r>
      <w:r w:rsidR="00A5292F" w:rsidRPr="00C245F7">
        <w:rPr>
          <w:color w:val="1D1B11"/>
          <w:sz w:val="28"/>
          <w:szCs w:val="28"/>
        </w:rPr>
        <w:t xml:space="preserve"> муниципальной услуги </w:t>
      </w:r>
      <w:r w:rsidR="00640B71" w:rsidRPr="00C245F7">
        <w:rPr>
          <w:color w:val="1D1B11"/>
          <w:sz w:val="28"/>
          <w:szCs w:val="28"/>
        </w:rPr>
        <w:t xml:space="preserve">- </w:t>
      </w:r>
      <w:r w:rsidR="00640B71" w:rsidRPr="00C8010F">
        <w:rPr>
          <w:color w:val="1D1B11"/>
          <w:sz w:val="28"/>
          <w:szCs w:val="28"/>
        </w:rPr>
        <w:t>физические (юридические) лица, являющиеся собственниками (нанимателями) жилых помещений в домах, расположенных на территории соответствующего района муниципального образования, или уполномоченные ими лица  (далее – заявитель).</w:t>
      </w:r>
    </w:p>
    <w:p w:rsidR="007E5A11" w:rsidRDefault="0031178E" w:rsidP="00AE1D08">
      <w:pPr>
        <w:tabs>
          <w:tab w:val="left" w:pos="142"/>
          <w:tab w:val="left" w:pos="284"/>
        </w:tabs>
        <w:autoSpaceDE w:val="0"/>
        <w:autoSpaceDN w:val="0"/>
        <w:adjustRightInd w:val="0"/>
        <w:ind w:firstLine="851"/>
        <w:jc w:val="both"/>
        <w:outlineLvl w:val="2"/>
        <w:rPr>
          <w:color w:val="1D1B11"/>
          <w:sz w:val="28"/>
          <w:szCs w:val="28"/>
        </w:rPr>
      </w:pPr>
      <w:r w:rsidRPr="00C8010F">
        <w:rPr>
          <w:color w:val="1D1B11"/>
          <w:sz w:val="28"/>
          <w:szCs w:val="28"/>
        </w:rPr>
        <w:t>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пункте 2.8.2  настоящего Положени</w:t>
      </w:r>
      <w:r w:rsidRPr="00D05B83">
        <w:rPr>
          <w:color w:val="1D1B11"/>
          <w:sz w:val="28"/>
          <w:szCs w:val="28"/>
        </w:rPr>
        <w:t>я</w:t>
      </w:r>
      <w:r w:rsidR="00453EFB" w:rsidRPr="00D05B83">
        <w:rPr>
          <w:color w:val="1D1B11"/>
          <w:sz w:val="28"/>
          <w:szCs w:val="28"/>
        </w:rPr>
        <w:t>.</w:t>
      </w:r>
      <w:r w:rsidRPr="00C245F7" w:rsidDel="0031178E">
        <w:rPr>
          <w:color w:val="1D1B11"/>
          <w:sz w:val="28"/>
          <w:szCs w:val="28"/>
        </w:rPr>
        <w:t xml:space="preserve"> </w:t>
      </w:r>
    </w:p>
    <w:p w:rsidR="0019510F" w:rsidRDefault="0019510F" w:rsidP="0000697C">
      <w:pPr>
        <w:pStyle w:val="a3"/>
        <w:tabs>
          <w:tab w:val="left" w:pos="142"/>
          <w:tab w:val="left" w:pos="284"/>
        </w:tabs>
        <w:ind w:firstLine="426"/>
        <w:jc w:val="both"/>
        <w:rPr>
          <w:color w:val="1D1B11"/>
          <w:szCs w:val="28"/>
          <w:lang w:val="ru-RU"/>
        </w:rPr>
      </w:pPr>
    </w:p>
    <w:p w:rsidR="00C8718B" w:rsidRPr="00C8718B" w:rsidRDefault="00C8718B" w:rsidP="0000697C">
      <w:pPr>
        <w:pStyle w:val="a3"/>
        <w:tabs>
          <w:tab w:val="left" w:pos="142"/>
          <w:tab w:val="left" w:pos="284"/>
        </w:tabs>
        <w:ind w:firstLine="426"/>
        <w:jc w:val="both"/>
        <w:rPr>
          <w:color w:val="1D1B11"/>
          <w:szCs w:val="28"/>
          <w:lang w:val="ru-RU"/>
        </w:rPr>
      </w:pPr>
    </w:p>
    <w:p w:rsidR="00C01222" w:rsidRPr="00C245F7" w:rsidRDefault="00C01222" w:rsidP="0000697C">
      <w:pPr>
        <w:widowControl w:val="0"/>
        <w:numPr>
          <w:ilvl w:val="0"/>
          <w:numId w:val="17"/>
        </w:numPr>
        <w:tabs>
          <w:tab w:val="left" w:pos="142"/>
          <w:tab w:val="left" w:pos="284"/>
        </w:tabs>
        <w:autoSpaceDE w:val="0"/>
        <w:autoSpaceDN w:val="0"/>
        <w:adjustRightInd w:val="0"/>
        <w:ind w:left="0" w:firstLine="426"/>
        <w:jc w:val="center"/>
        <w:outlineLvl w:val="0"/>
        <w:rPr>
          <w:b/>
          <w:bCs/>
          <w:color w:val="1D1B11"/>
          <w:sz w:val="28"/>
          <w:szCs w:val="28"/>
        </w:rPr>
      </w:pPr>
      <w:bookmarkStart w:id="12" w:name="sub_1002"/>
      <w:r w:rsidRPr="00C245F7">
        <w:rPr>
          <w:b/>
          <w:bCs/>
          <w:color w:val="1D1B11"/>
          <w:sz w:val="28"/>
          <w:szCs w:val="28"/>
        </w:rPr>
        <w:lastRenderedPageBreak/>
        <w:t>Стандарт предоставления Муниципальной услуги</w:t>
      </w:r>
      <w:bookmarkEnd w:id="12"/>
    </w:p>
    <w:p w:rsidR="00AF45D1" w:rsidRPr="00C245F7" w:rsidRDefault="00AF45D1" w:rsidP="0000697C">
      <w:pPr>
        <w:widowControl w:val="0"/>
        <w:tabs>
          <w:tab w:val="left" w:pos="142"/>
          <w:tab w:val="left" w:pos="284"/>
        </w:tabs>
        <w:autoSpaceDE w:val="0"/>
        <w:autoSpaceDN w:val="0"/>
        <w:adjustRightInd w:val="0"/>
        <w:ind w:firstLine="426"/>
        <w:outlineLvl w:val="0"/>
        <w:rPr>
          <w:b/>
          <w:bCs/>
          <w:color w:val="1D1B11"/>
          <w:sz w:val="28"/>
          <w:szCs w:val="28"/>
        </w:rPr>
      </w:pPr>
    </w:p>
    <w:p w:rsidR="00C01222" w:rsidRPr="00C245F7" w:rsidRDefault="00C01222" w:rsidP="00281836">
      <w:pPr>
        <w:widowControl w:val="0"/>
        <w:tabs>
          <w:tab w:val="left" w:pos="142"/>
          <w:tab w:val="left" w:pos="284"/>
        </w:tabs>
        <w:autoSpaceDE w:val="0"/>
        <w:autoSpaceDN w:val="0"/>
        <w:adjustRightInd w:val="0"/>
        <w:ind w:firstLine="709"/>
        <w:jc w:val="both"/>
        <w:rPr>
          <w:color w:val="1D1B11"/>
          <w:sz w:val="28"/>
          <w:szCs w:val="28"/>
        </w:rPr>
      </w:pPr>
      <w:bookmarkStart w:id="13" w:name="sub_1021"/>
      <w:r w:rsidRPr="00C245F7">
        <w:rPr>
          <w:color w:val="1D1B11"/>
          <w:sz w:val="28"/>
          <w:szCs w:val="28"/>
        </w:rPr>
        <w:t xml:space="preserve">2.1. Наименование муниципальной услуги –  </w:t>
      </w:r>
      <w:r w:rsidR="0019510F" w:rsidRPr="00C245F7">
        <w:rPr>
          <w:color w:val="1D1B11"/>
          <w:sz w:val="28"/>
          <w:szCs w:val="28"/>
        </w:rPr>
        <w:t xml:space="preserve">признание жилого помещения пригодным (непригодным) для проживания, многоквартирного дома аварийным </w:t>
      </w:r>
      <w:r w:rsidR="003344F9">
        <w:rPr>
          <w:color w:val="1D1B11"/>
          <w:sz w:val="28"/>
          <w:szCs w:val="28"/>
        </w:rPr>
        <w:t xml:space="preserve">            </w:t>
      </w:r>
      <w:r w:rsidR="0019510F" w:rsidRPr="00C245F7">
        <w:rPr>
          <w:color w:val="1D1B11"/>
          <w:sz w:val="28"/>
          <w:szCs w:val="28"/>
        </w:rPr>
        <w:t xml:space="preserve">и подлежащим сносу или реконструкции </w:t>
      </w:r>
      <w:r w:rsidRPr="00C245F7">
        <w:rPr>
          <w:color w:val="1D1B11"/>
          <w:sz w:val="28"/>
          <w:szCs w:val="28"/>
        </w:rPr>
        <w:t>(далее - Муниципальная услуга).</w:t>
      </w:r>
    </w:p>
    <w:p w:rsidR="00C01222" w:rsidRPr="00C37EA7" w:rsidRDefault="00C01222" w:rsidP="00281836">
      <w:pPr>
        <w:widowControl w:val="0"/>
        <w:tabs>
          <w:tab w:val="left" w:pos="142"/>
          <w:tab w:val="left" w:pos="284"/>
        </w:tabs>
        <w:autoSpaceDE w:val="0"/>
        <w:autoSpaceDN w:val="0"/>
        <w:adjustRightInd w:val="0"/>
        <w:ind w:firstLine="709"/>
        <w:jc w:val="both"/>
        <w:rPr>
          <w:color w:val="1D1B11"/>
          <w:sz w:val="28"/>
          <w:szCs w:val="28"/>
        </w:rPr>
      </w:pPr>
      <w:bookmarkStart w:id="14" w:name="sub_1022"/>
      <w:bookmarkEnd w:id="13"/>
      <w:r w:rsidRPr="00C245F7">
        <w:rPr>
          <w:color w:val="1D1B11"/>
          <w:sz w:val="28"/>
          <w:szCs w:val="28"/>
        </w:rPr>
        <w:t xml:space="preserve">2.2. Наименование органа местного самоуправления, предоставляющего </w:t>
      </w:r>
      <w:r w:rsidRPr="00C37EA7">
        <w:rPr>
          <w:color w:val="1D1B11"/>
          <w:sz w:val="28"/>
          <w:szCs w:val="28"/>
        </w:rPr>
        <w:t xml:space="preserve">Муниципальную услугу, - </w:t>
      </w:r>
      <w:r w:rsidR="004C7898" w:rsidRPr="00C37EA7">
        <w:rPr>
          <w:color w:val="1D1B11"/>
          <w:sz w:val="28"/>
          <w:szCs w:val="28"/>
        </w:rPr>
        <w:t>(указывается отдел администрации</w:t>
      </w:r>
      <w:r w:rsidRPr="00C37EA7">
        <w:rPr>
          <w:color w:val="1D1B11"/>
          <w:sz w:val="28"/>
          <w:szCs w:val="28"/>
        </w:rPr>
        <w:t xml:space="preserve"> муниципального образования ____ (далее </w:t>
      </w:r>
      <w:r w:rsidR="004C7898" w:rsidRPr="00C37EA7">
        <w:rPr>
          <w:color w:val="1D1B11"/>
          <w:sz w:val="28"/>
          <w:szCs w:val="28"/>
        </w:rPr>
        <w:t>–</w:t>
      </w:r>
      <w:r w:rsidRPr="00C37EA7">
        <w:rPr>
          <w:color w:val="1D1B11"/>
          <w:sz w:val="28"/>
          <w:szCs w:val="28"/>
        </w:rPr>
        <w:t xml:space="preserve"> </w:t>
      </w:r>
      <w:r w:rsidR="004C7898" w:rsidRPr="00C37EA7">
        <w:rPr>
          <w:color w:val="1D1B11"/>
          <w:sz w:val="28"/>
          <w:szCs w:val="28"/>
        </w:rPr>
        <w:t>отдел Администрации</w:t>
      </w:r>
      <w:r w:rsidRPr="00C37EA7">
        <w:rPr>
          <w:color w:val="1D1B11"/>
          <w:sz w:val="28"/>
          <w:szCs w:val="28"/>
        </w:rPr>
        <w:t>).</w:t>
      </w:r>
    </w:p>
    <w:p w:rsidR="00560AD6" w:rsidRDefault="00C01222" w:rsidP="00281836">
      <w:pPr>
        <w:ind w:firstLine="709"/>
        <w:jc w:val="both"/>
        <w:rPr>
          <w:sz w:val="28"/>
          <w:szCs w:val="28"/>
        </w:rPr>
      </w:pPr>
      <w:bookmarkStart w:id="15" w:name="sub_1023"/>
      <w:bookmarkEnd w:id="14"/>
      <w:r w:rsidRPr="00A60B50">
        <w:rPr>
          <w:color w:val="1D1B11"/>
          <w:sz w:val="28"/>
          <w:szCs w:val="28"/>
        </w:rPr>
        <w:t xml:space="preserve">2.3. </w:t>
      </w:r>
      <w:r w:rsidRPr="00A017CD">
        <w:rPr>
          <w:color w:val="1D1B11"/>
          <w:sz w:val="28"/>
          <w:szCs w:val="28"/>
        </w:rPr>
        <w:t xml:space="preserve">Результатом предоставления Муниципальной услуги является </w:t>
      </w:r>
      <w:bookmarkStart w:id="16" w:name="sub_1025"/>
      <w:bookmarkEnd w:id="15"/>
      <w:r w:rsidR="00453EFB" w:rsidRPr="00A017CD">
        <w:rPr>
          <w:color w:val="1D1B11"/>
          <w:sz w:val="28"/>
          <w:szCs w:val="28"/>
        </w:rPr>
        <w:t xml:space="preserve">выдача заключения </w:t>
      </w:r>
      <w:r w:rsidR="00560AD6" w:rsidRPr="00A017CD">
        <w:rPr>
          <w:sz w:val="28"/>
          <w:szCs w:val="28"/>
        </w:rPr>
        <w:t xml:space="preserve">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w:t>
      </w:r>
      <w:r w:rsidR="003344F9">
        <w:rPr>
          <w:sz w:val="28"/>
          <w:szCs w:val="28"/>
        </w:rPr>
        <w:t xml:space="preserve">                               </w:t>
      </w:r>
      <w:r w:rsidR="00560AD6" w:rsidRPr="00A017CD">
        <w:rPr>
          <w:sz w:val="28"/>
          <w:szCs w:val="28"/>
        </w:rPr>
        <w:t>и многоквартирного дома аварийным и подлежащим сносу или реконструкции.</w:t>
      </w:r>
    </w:p>
    <w:p w:rsidR="00D41EC7" w:rsidRPr="00C37EA7" w:rsidRDefault="00A51DE1" w:rsidP="00281836">
      <w:pPr>
        <w:pStyle w:val="a3"/>
        <w:tabs>
          <w:tab w:val="left" w:pos="142"/>
          <w:tab w:val="left" w:pos="284"/>
        </w:tabs>
        <w:ind w:firstLine="709"/>
        <w:jc w:val="both"/>
        <w:rPr>
          <w:color w:val="1D1B11"/>
          <w:szCs w:val="28"/>
        </w:rPr>
      </w:pPr>
      <w:r w:rsidRPr="00A60B50">
        <w:rPr>
          <w:color w:val="1D1B11"/>
          <w:szCs w:val="28"/>
        </w:rPr>
        <w:t xml:space="preserve">2.4. Срок предоставления муниципальной услуги не должен превышать </w:t>
      </w:r>
      <w:r w:rsidR="003344F9">
        <w:rPr>
          <w:color w:val="1D1B11"/>
          <w:szCs w:val="28"/>
          <w:lang w:val="ru-RU"/>
        </w:rPr>
        <w:t xml:space="preserve">                  </w:t>
      </w:r>
      <w:r w:rsidRPr="00A60B50">
        <w:rPr>
          <w:color w:val="1D1B11"/>
          <w:szCs w:val="28"/>
        </w:rPr>
        <w:t>30 календарных дней со дня получения заявления о предоставлении услуги.</w:t>
      </w:r>
    </w:p>
    <w:p w:rsidR="00C01222" w:rsidRPr="00592F50" w:rsidRDefault="00C01222" w:rsidP="00281836">
      <w:pPr>
        <w:widowControl w:val="0"/>
        <w:tabs>
          <w:tab w:val="left" w:pos="142"/>
          <w:tab w:val="left" w:pos="284"/>
        </w:tabs>
        <w:autoSpaceDE w:val="0"/>
        <w:autoSpaceDN w:val="0"/>
        <w:adjustRightInd w:val="0"/>
        <w:ind w:firstLine="709"/>
        <w:jc w:val="both"/>
        <w:rPr>
          <w:color w:val="1D1B11"/>
          <w:sz w:val="28"/>
          <w:szCs w:val="28"/>
        </w:rPr>
      </w:pPr>
      <w:bookmarkStart w:id="17" w:name="sub_1026"/>
      <w:bookmarkEnd w:id="16"/>
      <w:r w:rsidRPr="00C37EA7">
        <w:rPr>
          <w:color w:val="1D1B11"/>
          <w:sz w:val="28"/>
          <w:szCs w:val="28"/>
        </w:rPr>
        <w:t xml:space="preserve">2.5. 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w:t>
      </w:r>
      <w:r w:rsidR="007F4B7B" w:rsidRPr="00C37EA7">
        <w:rPr>
          <w:color w:val="1D1B11"/>
          <w:sz w:val="28"/>
          <w:szCs w:val="28"/>
        </w:rPr>
        <w:t xml:space="preserve">пяти </w:t>
      </w:r>
      <w:r w:rsidRPr="00C37EA7">
        <w:rPr>
          <w:color w:val="1D1B11"/>
          <w:sz w:val="28"/>
          <w:szCs w:val="28"/>
        </w:rPr>
        <w:t xml:space="preserve">рабочих дней со дня истечения срока </w:t>
      </w:r>
      <w:r w:rsidRPr="00592F50">
        <w:rPr>
          <w:color w:val="1D1B11"/>
          <w:sz w:val="28"/>
          <w:szCs w:val="28"/>
        </w:rPr>
        <w:t>предоставления Муниципальной услуги.</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Срок выдачи непосредственно заявителю документов (отправки электронных документов), являющи</w:t>
      </w:r>
      <w:r w:rsidR="00281836" w:rsidRPr="00592F50">
        <w:rPr>
          <w:color w:val="1D1B11"/>
          <w:sz w:val="28"/>
          <w:szCs w:val="28"/>
        </w:rPr>
        <w:t xml:space="preserve">хся результатом предоставления </w:t>
      </w:r>
      <w:r w:rsidRPr="00592F50">
        <w:rPr>
          <w:color w:val="1D1B11"/>
          <w:sz w:val="28"/>
          <w:szCs w:val="28"/>
        </w:rPr>
        <w:t>муниципальной услуги, определяется Администрацией в пределах срока предоставления муниципальной услуги.</w:t>
      </w:r>
    </w:p>
    <w:p w:rsidR="007311C7" w:rsidRPr="00C37EA7" w:rsidRDefault="00B94FC9" w:rsidP="00281836">
      <w:pPr>
        <w:widowControl w:val="0"/>
        <w:tabs>
          <w:tab w:val="left" w:pos="142"/>
          <w:tab w:val="left" w:pos="284"/>
        </w:tabs>
        <w:autoSpaceDE w:val="0"/>
        <w:autoSpaceDN w:val="0"/>
        <w:adjustRightInd w:val="0"/>
        <w:ind w:firstLine="709"/>
        <w:jc w:val="both"/>
        <w:rPr>
          <w:color w:val="1D1B11"/>
          <w:sz w:val="28"/>
          <w:szCs w:val="28"/>
        </w:rPr>
      </w:pPr>
      <w:bookmarkStart w:id="18" w:name="sub_1027"/>
      <w:bookmarkEnd w:id="17"/>
      <w:r w:rsidRPr="00592F50">
        <w:rPr>
          <w:color w:val="1D1B11"/>
          <w:sz w:val="28"/>
          <w:szCs w:val="28"/>
        </w:rPr>
        <w:t>2.6</w:t>
      </w:r>
      <w:r w:rsidR="00C01222" w:rsidRPr="00592F50">
        <w:rPr>
          <w:color w:val="1D1B11"/>
          <w:sz w:val="28"/>
          <w:szCs w:val="28"/>
        </w:rPr>
        <w:t>. Муниципальная услуга предоставляется на основании</w:t>
      </w:r>
      <w:r w:rsidR="008A0F50" w:rsidRPr="00592F50">
        <w:rPr>
          <w:color w:val="1D1B11"/>
          <w:sz w:val="28"/>
          <w:szCs w:val="28"/>
        </w:rPr>
        <w:t xml:space="preserve"> следующих нормативно-правовых актов</w:t>
      </w:r>
      <w:r w:rsidR="00C01222" w:rsidRPr="00C37EA7">
        <w:rPr>
          <w:color w:val="1D1B11"/>
          <w:sz w:val="28"/>
          <w:szCs w:val="28"/>
        </w:rPr>
        <w:t>:</w:t>
      </w:r>
      <w:bookmarkStart w:id="19" w:name="sub_121028"/>
      <w:bookmarkStart w:id="20" w:name="sub_1028"/>
      <w:bookmarkEnd w:id="18"/>
    </w:p>
    <w:p w:rsidR="00C41664" w:rsidRPr="00C07465" w:rsidRDefault="007776E4" w:rsidP="008B703B">
      <w:pPr>
        <w:widowControl w:val="0"/>
        <w:tabs>
          <w:tab w:val="left" w:pos="142"/>
          <w:tab w:val="left" w:pos="284"/>
        </w:tabs>
        <w:autoSpaceDE w:val="0"/>
        <w:autoSpaceDN w:val="0"/>
        <w:adjustRightInd w:val="0"/>
        <w:ind w:firstLine="709"/>
        <w:jc w:val="both"/>
        <w:rPr>
          <w:color w:val="1D1B11"/>
          <w:sz w:val="28"/>
          <w:szCs w:val="28"/>
        </w:rPr>
      </w:pPr>
      <w:r w:rsidRPr="00C37EA7">
        <w:rPr>
          <w:color w:val="1D1B11"/>
          <w:sz w:val="28"/>
          <w:szCs w:val="28"/>
        </w:rPr>
        <w:t>- Конституция Российской Федерации</w:t>
      </w:r>
      <w:r w:rsidR="008B703B" w:rsidRPr="00C07465">
        <w:rPr>
          <w:color w:val="1D1B11"/>
          <w:sz w:val="28"/>
          <w:szCs w:val="28"/>
        </w:rPr>
        <w:t xml:space="preserve"> (принятой </w:t>
      </w:r>
      <w:r w:rsidR="00C4739B" w:rsidRPr="00C07465">
        <w:rPr>
          <w:color w:val="1D1B11"/>
          <w:sz w:val="28"/>
          <w:szCs w:val="28"/>
        </w:rPr>
        <w:t>12.12.1993</w:t>
      </w:r>
      <w:r w:rsidR="008B703B" w:rsidRPr="00C07465">
        <w:rPr>
          <w:color w:val="1D1B11"/>
          <w:sz w:val="28"/>
          <w:szCs w:val="28"/>
        </w:rPr>
        <w:t>);</w:t>
      </w:r>
      <w:r w:rsidR="00C4739B" w:rsidRPr="00C07465">
        <w:rPr>
          <w:color w:val="1D1B11"/>
          <w:sz w:val="28"/>
          <w:szCs w:val="28"/>
        </w:rPr>
        <w:t xml:space="preserve"> </w:t>
      </w:r>
    </w:p>
    <w:p w:rsidR="008A0F50" w:rsidRPr="00E12366" w:rsidRDefault="00C41664" w:rsidP="00281836">
      <w:pPr>
        <w:widowControl w:val="0"/>
        <w:tabs>
          <w:tab w:val="left" w:pos="142"/>
          <w:tab w:val="left" w:pos="284"/>
        </w:tabs>
        <w:autoSpaceDE w:val="0"/>
        <w:autoSpaceDN w:val="0"/>
        <w:adjustRightInd w:val="0"/>
        <w:ind w:firstLine="709"/>
        <w:jc w:val="both"/>
        <w:rPr>
          <w:color w:val="1D1B11"/>
          <w:sz w:val="28"/>
          <w:szCs w:val="28"/>
          <w:highlight w:val="yellow"/>
        </w:rPr>
      </w:pPr>
      <w:r w:rsidRPr="00E12366">
        <w:rPr>
          <w:color w:val="1D1B11"/>
          <w:sz w:val="28"/>
          <w:szCs w:val="28"/>
          <w:highlight w:val="yellow"/>
        </w:rPr>
        <w:t xml:space="preserve">- </w:t>
      </w:r>
      <w:r w:rsidR="008A0F50" w:rsidRPr="00E12366">
        <w:rPr>
          <w:color w:val="1D1B11"/>
          <w:sz w:val="28"/>
          <w:szCs w:val="28"/>
          <w:highlight w:val="yellow"/>
        </w:rPr>
        <w:t>Жилищный кодекс Российской Федерации</w:t>
      </w:r>
      <w:r w:rsidRPr="00E12366">
        <w:rPr>
          <w:color w:val="1D1B11"/>
          <w:sz w:val="28"/>
          <w:szCs w:val="28"/>
          <w:highlight w:val="yellow"/>
        </w:rPr>
        <w:t xml:space="preserve">; </w:t>
      </w:r>
    </w:p>
    <w:p w:rsidR="00C4739B" w:rsidRPr="000552C6" w:rsidRDefault="00C4739B" w:rsidP="00281836">
      <w:pPr>
        <w:widowControl w:val="0"/>
        <w:tabs>
          <w:tab w:val="left" w:pos="142"/>
          <w:tab w:val="left" w:pos="284"/>
        </w:tabs>
        <w:autoSpaceDE w:val="0"/>
        <w:autoSpaceDN w:val="0"/>
        <w:adjustRightInd w:val="0"/>
        <w:ind w:firstLine="709"/>
        <w:jc w:val="both"/>
        <w:rPr>
          <w:color w:val="FFFFFF"/>
          <w:sz w:val="28"/>
          <w:szCs w:val="28"/>
        </w:rPr>
      </w:pPr>
      <w:r w:rsidRPr="00E12366">
        <w:rPr>
          <w:color w:val="1D1B11"/>
          <w:sz w:val="28"/>
          <w:szCs w:val="28"/>
          <w:highlight w:val="yellow"/>
        </w:rPr>
        <w:t>- Гражданский кодекс Российской Федерации;</w:t>
      </w:r>
    </w:p>
    <w:p w:rsidR="008A0F50" w:rsidRPr="00C37EA7" w:rsidRDefault="008A0F50" w:rsidP="00281836">
      <w:pPr>
        <w:ind w:firstLine="709"/>
        <w:jc w:val="both"/>
        <w:rPr>
          <w:color w:val="1D1B11"/>
          <w:sz w:val="28"/>
          <w:szCs w:val="28"/>
        </w:rPr>
      </w:pPr>
      <w:r w:rsidRPr="00C37EA7">
        <w:rPr>
          <w:color w:val="1D1B11"/>
          <w:sz w:val="28"/>
          <w:szCs w:val="28"/>
        </w:rPr>
        <w:t>- Федеральный закон от 06 октября 2003 года № 131-ФЗ «Об общих принципах организации местного самоуправления в Российской Федерации»;</w:t>
      </w:r>
    </w:p>
    <w:p w:rsidR="008A0F50" w:rsidRPr="00C37EA7" w:rsidRDefault="008A0F50" w:rsidP="00281836">
      <w:pPr>
        <w:ind w:firstLine="709"/>
        <w:jc w:val="both"/>
        <w:rPr>
          <w:color w:val="1D1B11"/>
          <w:sz w:val="28"/>
          <w:szCs w:val="28"/>
        </w:rPr>
      </w:pPr>
      <w:r w:rsidRPr="00C37EA7">
        <w:rPr>
          <w:color w:val="1D1B11"/>
          <w:sz w:val="28"/>
          <w:szCs w:val="28"/>
        </w:rPr>
        <w:t>- Федеральным законом от 2 мая 2006 года № 59-ФЗ «О порядке рассмотрения обращений граждан Российской Федерации»;</w:t>
      </w:r>
    </w:p>
    <w:p w:rsidR="008A0F50" w:rsidRPr="00C37EA7" w:rsidRDefault="008A0F50" w:rsidP="00281836">
      <w:pPr>
        <w:ind w:firstLine="709"/>
        <w:jc w:val="both"/>
        <w:rPr>
          <w:color w:val="1D1B11"/>
          <w:sz w:val="28"/>
          <w:szCs w:val="28"/>
        </w:rPr>
      </w:pPr>
      <w:r w:rsidRPr="00C37EA7">
        <w:rPr>
          <w:color w:val="1D1B11"/>
          <w:sz w:val="28"/>
          <w:szCs w:val="28"/>
        </w:rPr>
        <w:t>- Федеральным законом от 27 июля 2010 года № 210-ФЗ «Об организации предоставления государственных и муниципальных услуг»;</w:t>
      </w:r>
    </w:p>
    <w:p w:rsidR="00CD78E4" w:rsidRPr="00C37EA7" w:rsidRDefault="00CD78E4" w:rsidP="00281836">
      <w:pPr>
        <w:ind w:firstLine="709"/>
        <w:jc w:val="both"/>
        <w:rPr>
          <w:color w:val="1D1B11"/>
          <w:sz w:val="28"/>
          <w:szCs w:val="28"/>
        </w:rPr>
      </w:pPr>
      <w:r w:rsidRPr="00C37EA7">
        <w:rPr>
          <w:color w:val="1D1B11"/>
          <w:sz w:val="28"/>
          <w:szCs w:val="28"/>
        </w:rPr>
        <w:t>- Федерал</w:t>
      </w:r>
      <w:r w:rsidR="00C124B4">
        <w:rPr>
          <w:color w:val="1D1B11"/>
          <w:sz w:val="28"/>
          <w:szCs w:val="28"/>
        </w:rPr>
        <w:t xml:space="preserve">ьный закон от 6 апреля 2011 </w:t>
      </w:r>
      <w:r w:rsidR="00C124B4" w:rsidRPr="00C07465">
        <w:rPr>
          <w:color w:val="1D1B11"/>
          <w:sz w:val="28"/>
          <w:szCs w:val="28"/>
        </w:rPr>
        <w:t>года</w:t>
      </w:r>
      <w:r w:rsidR="008B703B">
        <w:rPr>
          <w:color w:val="1D1B11"/>
          <w:sz w:val="28"/>
          <w:szCs w:val="28"/>
        </w:rPr>
        <w:t xml:space="preserve"> № 63-ФЗ «Об электронной подписи»</w:t>
      </w:r>
      <w:r w:rsidRPr="00C37EA7">
        <w:rPr>
          <w:color w:val="1D1B11"/>
          <w:sz w:val="28"/>
          <w:szCs w:val="28"/>
        </w:rPr>
        <w:t>;</w:t>
      </w:r>
    </w:p>
    <w:p w:rsidR="00BD40AC" w:rsidRPr="00C37EA7" w:rsidRDefault="00BD40AC" w:rsidP="00281836">
      <w:pPr>
        <w:ind w:firstLine="709"/>
        <w:jc w:val="both"/>
        <w:rPr>
          <w:color w:val="1D1B11"/>
          <w:sz w:val="28"/>
          <w:szCs w:val="28"/>
        </w:rPr>
      </w:pPr>
      <w:r w:rsidRPr="00C37EA7">
        <w:rPr>
          <w:color w:val="1D1B11"/>
          <w:sz w:val="28"/>
          <w:szCs w:val="28"/>
        </w:rPr>
        <w:t>- Федера</w:t>
      </w:r>
      <w:r w:rsidR="00C124B4">
        <w:rPr>
          <w:color w:val="1D1B11"/>
          <w:sz w:val="28"/>
          <w:szCs w:val="28"/>
        </w:rPr>
        <w:t>льный закон от 27</w:t>
      </w:r>
      <w:r w:rsidR="00C124B4" w:rsidRPr="00C124B4">
        <w:rPr>
          <w:color w:val="1D1B11"/>
          <w:sz w:val="28"/>
          <w:szCs w:val="28"/>
        </w:rPr>
        <w:t xml:space="preserve"> </w:t>
      </w:r>
      <w:r w:rsidR="00C124B4">
        <w:rPr>
          <w:color w:val="1D1B11"/>
          <w:sz w:val="28"/>
          <w:szCs w:val="28"/>
        </w:rPr>
        <w:t xml:space="preserve">июля </w:t>
      </w:r>
      <w:r w:rsidRPr="00C37EA7">
        <w:rPr>
          <w:color w:val="1D1B11"/>
          <w:sz w:val="28"/>
          <w:szCs w:val="28"/>
        </w:rPr>
        <w:t xml:space="preserve">2006 </w:t>
      </w:r>
      <w:r w:rsidR="00C124B4">
        <w:rPr>
          <w:color w:val="1D1B11"/>
          <w:sz w:val="28"/>
          <w:szCs w:val="28"/>
        </w:rPr>
        <w:t xml:space="preserve">года </w:t>
      </w:r>
      <w:r w:rsidRPr="00C37EA7">
        <w:rPr>
          <w:color w:val="1D1B11"/>
          <w:sz w:val="28"/>
          <w:szCs w:val="28"/>
        </w:rPr>
        <w:t>№ 152-ФЗ «О персональных данных»;</w:t>
      </w:r>
    </w:p>
    <w:p w:rsidR="00CD78E4" w:rsidRDefault="008B703B" w:rsidP="00281836">
      <w:pPr>
        <w:ind w:firstLine="709"/>
        <w:jc w:val="both"/>
        <w:rPr>
          <w:color w:val="1D1B11"/>
          <w:sz w:val="28"/>
          <w:szCs w:val="28"/>
        </w:rPr>
      </w:pPr>
      <w:r>
        <w:rPr>
          <w:color w:val="1D1B11"/>
          <w:sz w:val="28"/>
          <w:szCs w:val="28"/>
        </w:rPr>
        <w:t>- П</w:t>
      </w:r>
      <w:r w:rsidR="008A0F50" w:rsidRPr="00C37EA7">
        <w:rPr>
          <w:color w:val="1D1B11"/>
          <w:sz w:val="28"/>
          <w:szCs w:val="28"/>
        </w:rPr>
        <w:t>остановление Правительства</w:t>
      </w:r>
      <w:r w:rsidR="008A0F50" w:rsidRPr="00C245F7">
        <w:rPr>
          <w:color w:val="1D1B11"/>
          <w:sz w:val="28"/>
          <w:szCs w:val="28"/>
        </w:rPr>
        <w:t xml:space="preserve"> Ро</w:t>
      </w:r>
      <w:r>
        <w:rPr>
          <w:color w:val="1D1B11"/>
          <w:sz w:val="28"/>
          <w:szCs w:val="28"/>
        </w:rPr>
        <w:t xml:space="preserve">ссийской Федерации от </w:t>
      </w:r>
      <w:r w:rsidRPr="00C07465">
        <w:rPr>
          <w:color w:val="1D1B11"/>
          <w:sz w:val="28"/>
          <w:szCs w:val="28"/>
        </w:rPr>
        <w:t>28</w:t>
      </w:r>
      <w:r w:rsidR="00C124B4" w:rsidRPr="00C07465">
        <w:rPr>
          <w:color w:val="1D1B11"/>
          <w:sz w:val="28"/>
          <w:szCs w:val="28"/>
        </w:rPr>
        <w:t xml:space="preserve"> января </w:t>
      </w:r>
      <w:r w:rsidR="008A0F50" w:rsidRPr="00C07465">
        <w:rPr>
          <w:color w:val="1D1B11"/>
          <w:sz w:val="28"/>
          <w:szCs w:val="28"/>
        </w:rPr>
        <w:t>2006</w:t>
      </w:r>
      <w:r w:rsidR="008A0F50" w:rsidRPr="00C245F7">
        <w:rPr>
          <w:color w:val="1D1B11"/>
          <w:sz w:val="28"/>
          <w:szCs w:val="28"/>
        </w:rPr>
        <w:t xml:space="preserve"> </w:t>
      </w:r>
      <w:r w:rsidR="00C124B4">
        <w:rPr>
          <w:color w:val="1D1B11"/>
          <w:sz w:val="28"/>
          <w:szCs w:val="28"/>
        </w:rPr>
        <w:t xml:space="preserve">года </w:t>
      </w:r>
      <w:r w:rsidR="008A0F50" w:rsidRPr="00C245F7">
        <w:rPr>
          <w:color w:val="1D1B11"/>
          <w:sz w:val="28"/>
          <w:szCs w:val="28"/>
        </w:rPr>
        <w:t xml:space="preserve">№ 47 «Об утверждении Положения о признании помещения жилым помещением, жилого помещения непригодным для проживания </w:t>
      </w:r>
      <w:r w:rsidR="003344F9">
        <w:rPr>
          <w:color w:val="1D1B11"/>
          <w:sz w:val="28"/>
          <w:szCs w:val="28"/>
        </w:rPr>
        <w:t xml:space="preserve">                                           </w:t>
      </w:r>
      <w:r w:rsidR="008A0F50" w:rsidRPr="00C245F7">
        <w:rPr>
          <w:color w:val="1D1B11"/>
          <w:sz w:val="28"/>
          <w:szCs w:val="28"/>
        </w:rPr>
        <w:t>и многоквартирного дома аварийным и подлежащим сносу или реконструкции»</w:t>
      </w:r>
      <w:r w:rsidR="00F814BB">
        <w:rPr>
          <w:color w:val="1D1B11"/>
          <w:sz w:val="28"/>
          <w:szCs w:val="28"/>
        </w:rPr>
        <w:t>;</w:t>
      </w:r>
    </w:p>
    <w:p w:rsidR="00956F7E" w:rsidRPr="00C0469E" w:rsidRDefault="008B703B" w:rsidP="00956F7E">
      <w:pPr>
        <w:ind w:firstLine="709"/>
        <w:jc w:val="both"/>
        <w:rPr>
          <w:sz w:val="28"/>
          <w:szCs w:val="28"/>
        </w:rPr>
      </w:pPr>
      <w:r w:rsidRPr="00C8718B">
        <w:rPr>
          <w:color w:val="1D1B11"/>
          <w:sz w:val="28"/>
          <w:szCs w:val="28"/>
          <w:highlight w:val="yellow"/>
        </w:rPr>
        <w:t>- Постановление</w:t>
      </w:r>
      <w:r w:rsidR="00956F7E" w:rsidRPr="00C8718B">
        <w:rPr>
          <w:color w:val="1D1B11"/>
          <w:sz w:val="28"/>
          <w:szCs w:val="28"/>
          <w:highlight w:val="yellow"/>
        </w:rPr>
        <w:t xml:space="preserve"> Правительства Российской </w:t>
      </w:r>
      <w:r w:rsidR="00956F7E" w:rsidRPr="00C8718B">
        <w:rPr>
          <w:sz w:val="28"/>
          <w:szCs w:val="28"/>
          <w:highlight w:val="yellow"/>
        </w:rPr>
        <w:t xml:space="preserve">Федерации от </w:t>
      </w:r>
      <w:r w:rsidRPr="00C8718B">
        <w:rPr>
          <w:sz w:val="28"/>
          <w:szCs w:val="28"/>
          <w:highlight w:val="yellow"/>
        </w:rPr>
        <w:t>0</w:t>
      </w:r>
      <w:r w:rsidR="00956F7E" w:rsidRPr="00C8718B">
        <w:rPr>
          <w:sz w:val="28"/>
          <w:szCs w:val="28"/>
          <w:highlight w:val="yellow"/>
        </w:rPr>
        <w:t>9</w:t>
      </w:r>
      <w:r w:rsidR="008E353A" w:rsidRPr="00C8718B">
        <w:rPr>
          <w:sz w:val="28"/>
          <w:szCs w:val="28"/>
          <w:highlight w:val="yellow"/>
        </w:rPr>
        <w:t xml:space="preserve"> июля </w:t>
      </w:r>
      <w:r w:rsidRPr="00C8718B">
        <w:rPr>
          <w:sz w:val="28"/>
          <w:szCs w:val="28"/>
          <w:highlight w:val="yellow"/>
        </w:rPr>
        <w:t xml:space="preserve">2016 </w:t>
      </w:r>
      <w:r w:rsidR="008E353A" w:rsidRPr="00C8718B">
        <w:rPr>
          <w:sz w:val="28"/>
          <w:szCs w:val="28"/>
          <w:highlight w:val="yellow"/>
        </w:rPr>
        <w:t xml:space="preserve">года </w:t>
      </w:r>
      <w:r w:rsidRPr="00C8718B">
        <w:rPr>
          <w:sz w:val="28"/>
          <w:szCs w:val="28"/>
          <w:highlight w:val="yellow"/>
        </w:rPr>
        <w:t>№ 649 «</w:t>
      </w:r>
      <w:r w:rsidR="00956F7E" w:rsidRPr="00C8718B">
        <w:rPr>
          <w:sz w:val="28"/>
          <w:szCs w:val="28"/>
          <w:highlight w:val="yellow"/>
        </w:rPr>
        <w:t xml:space="preserve">О мерах по приспособлению жилых помещений и общего имущества в многоквартирном доме </w:t>
      </w:r>
      <w:r w:rsidRPr="00C8718B">
        <w:rPr>
          <w:sz w:val="28"/>
          <w:szCs w:val="28"/>
          <w:highlight w:val="yellow"/>
        </w:rPr>
        <w:t>с учетом потребностей инвалидов»;</w:t>
      </w:r>
    </w:p>
    <w:p w:rsidR="008A0F50" w:rsidRPr="00C245F7" w:rsidRDefault="00CD78E4" w:rsidP="00281836">
      <w:pPr>
        <w:ind w:firstLine="709"/>
        <w:jc w:val="both"/>
        <w:rPr>
          <w:color w:val="1D1B11"/>
          <w:sz w:val="28"/>
          <w:szCs w:val="28"/>
        </w:rPr>
      </w:pPr>
      <w:r w:rsidRPr="00C245F7">
        <w:rPr>
          <w:color w:val="1D1B11"/>
          <w:sz w:val="28"/>
          <w:szCs w:val="28"/>
        </w:rPr>
        <w:lastRenderedPageBreak/>
        <w:t>- Приказ Министерства связи и массовых коммуникаций Российской Федера</w:t>
      </w:r>
      <w:r w:rsidR="008B703B">
        <w:rPr>
          <w:color w:val="1D1B11"/>
          <w:sz w:val="28"/>
          <w:szCs w:val="28"/>
        </w:rPr>
        <w:t>ции от 13</w:t>
      </w:r>
      <w:r w:rsidR="008E353A">
        <w:rPr>
          <w:color w:val="1D1B11"/>
          <w:sz w:val="28"/>
          <w:szCs w:val="28"/>
        </w:rPr>
        <w:t xml:space="preserve"> апреля </w:t>
      </w:r>
      <w:r w:rsidR="008B703B">
        <w:rPr>
          <w:color w:val="1D1B11"/>
          <w:sz w:val="28"/>
          <w:szCs w:val="28"/>
        </w:rPr>
        <w:t xml:space="preserve">2012 </w:t>
      </w:r>
      <w:r w:rsidR="008E353A">
        <w:rPr>
          <w:color w:val="1D1B11"/>
          <w:sz w:val="28"/>
          <w:szCs w:val="28"/>
        </w:rPr>
        <w:t xml:space="preserve">года </w:t>
      </w:r>
      <w:r w:rsidR="008B703B">
        <w:rPr>
          <w:color w:val="1D1B11"/>
          <w:sz w:val="28"/>
          <w:szCs w:val="28"/>
        </w:rPr>
        <w:t>№ 107 «</w:t>
      </w:r>
      <w:r w:rsidRPr="00C245F7">
        <w:rPr>
          <w:color w:val="1D1B11"/>
          <w:sz w:val="28"/>
          <w:szCs w:val="28"/>
        </w:rPr>
        <w:t xml:space="preserve">Об утверждении Положения </w:t>
      </w:r>
      <w:r w:rsidR="003344F9">
        <w:rPr>
          <w:color w:val="1D1B11"/>
          <w:sz w:val="28"/>
          <w:szCs w:val="28"/>
        </w:rPr>
        <w:t xml:space="preserve">                             </w:t>
      </w:r>
      <w:r w:rsidRPr="00C245F7">
        <w:rPr>
          <w:color w:val="1D1B11"/>
          <w:sz w:val="28"/>
          <w:szCs w:val="28"/>
        </w:rPr>
        <w:t>о федеральной государс</w:t>
      </w:r>
      <w:r w:rsidR="008B703B">
        <w:rPr>
          <w:color w:val="1D1B11"/>
          <w:sz w:val="28"/>
          <w:szCs w:val="28"/>
        </w:rPr>
        <w:t>твенной информационной системе «</w:t>
      </w:r>
      <w:r w:rsidRPr="00C245F7">
        <w:rPr>
          <w:color w:val="1D1B11"/>
          <w:sz w:val="28"/>
          <w:szCs w:val="28"/>
        </w:rP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w:t>
      </w:r>
      <w:r w:rsidR="003344F9">
        <w:rPr>
          <w:color w:val="1D1B11"/>
          <w:sz w:val="28"/>
          <w:szCs w:val="28"/>
        </w:rPr>
        <w:t xml:space="preserve">                         </w:t>
      </w:r>
      <w:r w:rsidRPr="00C245F7">
        <w:rPr>
          <w:color w:val="1D1B11"/>
          <w:sz w:val="28"/>
          <w:szCs w:val="28"/>
        </w:rPr>
        <w:t>в электронной форме</w:t>
      </w:r>
      <w:r w:rsidR="008B703B">
        <w:rPr>
          <w:color w:val="1D1B11"/>
          <w:sz w:val="28"/>
          <w:szCs w:val="28"/>
        </w:rPr>
        <w:t>»</w:t>
      </w:r>
      <w:r w:rsidRPr="00C245F7">
        <w:rPr>
          <w:color w:val="1D1B11"/>
          <w:sz w:val="28"/>
          <w:szCs w:val="28"/>
        </w:rPr>
        <w:t>;</w:t>
      </w:r>
    </w:p>
    <w:p w:rsidR="007776E4" w:rsidRPr="00C245F7" w:rsidRDefault="007776E4" w:rsidP="00281836">
      <w:pPr>
        <w:ind w:firstLine="709"/>
        <w:jc w:val="both"/>
        <w:rPr>
          <w:color w:val="1D1B11"/>
          <w:sz w:val="28"/>
          <w:szCs w:val="28"/>
        </w:rPr>
      </w:pPr>
      <w:r w:rsidRPr="00C245F7">
        <w:rPr>
          <w:color w:val="1D1B11"/>
          <w:sz w:val="28"/>
          <w:szCs w:val="28"/>
        </w:rPr>
        <w:t>- муниципальные правовые акты.</w:t>
      </w:r>
    </w:p>
    <w:p w:rsidR="007F4052" w:rsidRPr="005E4268" w:rsidRDefault="008A0F50" w:rsidP="00281836">
      <w:pPr>
        <w:ind w:firstLine="709"/>
        <w:jc w:val="both"/>
        <w:rPr>
          <w:color w:val="1D1B11"/>
          <w:sz w:val="28"/>
          <w:szCs w:val="28"/>
        </w:rPr>
      </w:pPr>
      <w:r w:rsidRPr="005E4268">
        <w:rPr>
          <w:color w:val="1D1B11"/>
          <w:sz w:val="28"/>
          <w:szCs w:val="28"/>
        </w:rPr>
        <w:t xml:space="preserve">2.7. Перечень оснований для отказа </w:t>
      </w:r>
      <w:r w:rsidR="007F4052" w:rsidRPr="005E4268">
        <w:rPr>
          <w:color w:val="1D1B11"/>
          <w:sz w:val="28"/>
          <w:szCs w:val="28"/>
        </w:rPr>
        <w:t>в приеме документов, необходимых</w:t>
      </w:r>
      <w:r w:rsidRPr="005E4268">
        <w:rPr>
          <w:color w:val="1D1B11"/>
          <w:sz w:val="28"/>
          <w:szCs w:val="28"/>
        </w:rPr>
        <w:t xml:space="preserve"> </w:t>
      </w:r>
      <w:r w:rsidR="007F4052" w:rsidRPr="005E4268">
        <w:rPr>
          <w:color w:val="1D1B11"/>
          <w:sz w:val="28"/>
          <w:szCs w:val="28"/>
        </w:rPr>
        <w:t>для предоставления муниципальной услуги.</w:t>
      </w:r>
    </w:p>
    <w:p w:rsidR="008A0F50" w:rsidRPr="005E4268" w:rsidRDefault="008A0F50" w:rsidP="00281836">
      <w:pPr>
        <w:ind w:firstLine="709"/>
        <w:jc w:val="both"/>
        <w:rPr>
          <w:color w:val="1D1B11"/>
          <w:sz w:val="28"/>
          <w:szCs w:val="28"/>
        </w:rPr>
      </w:pPr>
      <w:r w:rsidRPr="005E4268">
        <w:rPr>
          <w:color w:val="1D1B11"/>
          <w:sz w:val="28"/>
          <w:szCs w:val="28"/>
        </w:rPr>
        <w:t xml:space="preserve">Основаниями для отказа в </w:t>
      </w:r>
      <w:r w:rsidR="007F4052" w:rsidRPr="005E4268">
        <w:rPr>
          <w:color w:val="1D1B11"/>
          <w:sz w:val="28"/>
          <w:szCs w:val="28"/>
        </w:rPr>
        <w:t xml:space="preserve">приеме документов, необходимых для </w:t>
      </w:r>
      <w:r w:rsidRPr="005E4268">
        <w:rPr>
          <w:color w:val="1D1B11"/>
          <w:sz w:val="28"/>
          <w:szCs w:val="28"/>
        </w:rPr>
        <w:t>предоставлении муниципа</w:t>
      </w:r>
      <w:r w:rsidR="00B8025B">
        <w:rPr>
          <w:color w:val="1D1B11"/>
          <w:sz w:val="28"/>
          <w:szCs w:val="28"/>
        </w:rPr>
        <w:t xml:space="preserve">льной услуги, </w:t>
      </w:r>
      <w:r w:rsidRPr="005E4268">
        <w:rPr>
          <w:color w:val="1D1B11"/>
          <w:sz w:val="28"/>
          <w:szCs w:val="28"/>
        </w:rPr>
        <w:t>являются:</w:t>
      </w:r>
    </w:p>
    <w:p w:rsidR="008A0F50" w:rsidRPr="00C37EA7" w:rsidRDefault="008A0F50" w:rsidP="00281836">
      <w:pPr>
        <w:ind w:firstLine="709"/>
        <w:jc w:val="both"/>
        <w:rPr>
          <w:color w:val="1D1B11"/>
          <w:sz w:val="28"/>
          <w:szCs w:val="28"/>
        </w:rPr>
      </w:pPr>
      <w:r w:rsidRPr="005E4268">
        <w:rPr>
          <w:color w:val="1D1B11"/>
          <w:sz w:val="28"/>
          <w:szCs w:val="28"/>
        </w:rPr>
        <w:t xml:space="preserve">- отсутствие необходимых документов, предусмотренных требованиями Настоящего  </w:t>
      </w:r>
      <w:r w:rsidRPr="00C37EA7">
        <w:rPr>
          <w:color w:val="1D1B11"/>
          <w:sz w:val="28"/>
          <w:szCs w:val="28"/>
        </w:rPr>
        <w:t>регламента;</w:t>
      </w:r>
    </w:p>
    <w:p w:rsidR="008A0F50" w:rsidRDefault="008A0F50" w:rsidP="00281836">
      <w:pPr>
        <w:ind w:firstLine="709"/>
        <w:jc w:val="both"/>
        <w:rPr>
          <w:color w:val="1D1B11"/>
          <w:sz w:val="28"/>
          <w:szCs w:val="28"/>
        </w:rPr>
      </w:pPr>
      <w:r w:rsidRPr="00C37EA7">
        <w:rPr>
          <w:color w:val="1D1B11"/>
          <w:sz w:val="28"/>
          <w:szCs w:val="28"/>
        </w:rPr>
        <w:t>-несоответствие представленных до</w:t>
      </w:r>
      <w:r w:rsidR="007F4052" w:rsidRPr="00C37EA7">
        <w:rPr>
          <w:color w:val="1D1B11"/>
          <w:sz w:val="28"/>
          <w:szCs w:val="28"/>
        </w:rPr>
        <w:t>кументов требованиям регламента;</w:t>
      </w:r>
    </w:p>
    <w:p w:rsidR="007F4052" w:rsidRPr="00BB1CD5" w:rsidRDefault="007F4052" w:rsidP="00281836">
      <w:pPr>
        <w:ind w:firstLine="709"/>
        <w:jc w:val="both"/>
        <w:rPr>
          <w:color w:val="1D1B11"/>
          <w:sz w:val="28"/>
          <w:szCs w:val="28"/>
        </w:rPr>
      </w:pPr>
      <w:r w:rsidRPr="00BB1CD5">
        <w:rPr>
          <w:color w:val="1D1B11"/>
          <w:sz w:val="28"/>
          <w:szCs w:val="28"/>
        </w:rPr>
        <w:t xml:space="preserve">-заявитель не является собственником помещения </w:t>
      </w:r>
      <w:r w:rsidR="00BB1CD5" w:rsidRPr="00A60B50">
        <w:rPr>
          <w:color w:val="1D1B11"/>
          <w:sz w:val="28"/>
          <w:szCs w:val="28"/>
        </w:rPr>
        <w:t>или нанимателем</w:t>
      </w:r>
      <w:r w:rsidR="00BB1CD5" w:rsidRPr="00BB1CD5">
        <w:rPr>
          <w:color w:val="1D1B11"/>
          <w:sz w:val="28"/>
          <w:szCs w:val="28"/>
        </w:rPr>
        <w:t xml:space="preserve"> </w:t>
      </w:r>
      <w:r w:rsidRPr="00BB1CD5">
        <w:rPr>
          <w:color w:val="1D1B11"/>
          <w:sz w:val="28"/>
          <w:szCs w:val="28"/>
        </w:rPr>
        <w:t>либо уполномоченным им лицом.</w:t>
      </w:r>
    </w:p>
    <w:p w:rsidR="008A0F50" w:rsidRPr="00C37EA7" w:rsidRDefault="00762E62" w:rsidP="00281836">
      <w:pPr>
        <w:ind w:firstLine="709"/>
        <w:jc w:val="both"/>
        <w:rPr>
          <w:color w:val="1D1B11"/>
          <w:sz w:val="28"/>
          <w:szCs w:val="28"/>
        </w:rPr>
      </w:pPr>
      <w:r w:rsidRPr="00C37EA7">
        <w:rPr>
          <w:color w:val="1D1B11"/>
          <w:sz w:val="28"/>
          <w:szCs w:val="28"/>
        </w:rPr>
        <w:t>2.8.</w:t>
      </w:r>
      <w:r w:rsidR="008A0F50" w:rsidRPr="00C37EA7">
        <w:rPr>
          <w:color w:val="1D1B11"/>
          <w:sz w:val="28"/>
          <w:szCs w:val="28"/>
        </w:rPr>
        <w:t xml:space="preserve"> Перечень документов, необходимых для предоставления муниципальной услуги</w:t>
      </w:r>
    </w:p>
    <w:p w:rsidR="008A0F50" w:rsidRPr="00C37EA7" w:rsidRDefault="00762E62" w:rsidP="00281836">
      <w:pPr>
        <w:ind w:firstLine="709"/>
        <w:jc w:val="both"/>
        <w:rPr>
          <w:color w:val="1D1B11"/>
          <w:sz w:val="28"/>
          <w:szCs w:val="28"/>
        </w:rPr>
      </w:pPr>
      <w:r w:rsidRPr="00C37EA7">
        <w:rPr>
          <w:color w:val="1D1B11"/>
          <w:sz w:val="28"/>
          <w:szCs w:val="28"/>
        </w:rPr>
        <w:t>2.8.</w:t>
      </w:r>
      <w:r w:rsidR="008A0F50" w:rsidRPr="00C37EA7">
        <w:rPr>
          <w:color w:val="1D1B11"/>
          <w:sz w:val="28"/>
          <w:szCs w:val="28"/>
        </w:rPr>
        <w:t>1. Для исполнения муниципальной услуги представляется заявление установленного образца по форме согласно приложению № 2 к настоящему административному регламенту.</w:t>
      </w:r>
    </w:p>
    <w:p w:rsidR="008A0F50" w:rsidRPr="00C37EA7" w:rsidRDefault="00762E62" w:rsidP="00281836">
      <w:pPr>
        <w:ind w:firstLine="709"/>
        <w:jc w:val="both"/>
        <w:rPr>
          <w:color w:val="1D1B11"/>
          <w:sz w:val="28"/>
          <w:szCs w:val="28"/>
        </w:rPr>
      </w:pPr>
      <w:r w:rsidRPr="00C37EA7">
        <w:rPr>
          <w:color w:val="1D1B11"/>
          <w:sz w:val="28"/>
          <w:szCs w:val="28"/>
        </w:rPr>
        <w:t>2.8.</w:t>
      </w:r>
      <w:r w:rsidR="008A0F50" w:rsidRPr="00C37EA7">
        <w:rPr>
          <w:color w:val="1D1B11"/>
          <w:sz w:val="28"/>
          <w:szCs w:val="28"/>
        </w:rPr>
        <w:t>2. К заявлению прилагаются следующие документы:</w:t>
      </w:r>
    </w:p>
    <w:p w:rsidR="00AA1B1A" w:rsidRPr="00C37EA7" w:rsidRDefault="000E5B64" w:rsidP="00281836">
      <w:pPr>
        <w:ind w:firstLine="709"/>
        <w:jc w:val="both"/>
        <w:rPr>
          <w:color w:val="1D1B11"/>
          <w:sz w:val="28"/>
          <w:szCs w:val="28"/>
        </w:rPr>
      </w:pPr>
      <w:r w:rsidRPr="00C37EA7">
        <w:rPr>
          <w:color w:val="1D1B11"/>
          <w:sz w:val="28"/>
          <w:szCs w:val="28"/>
        </w:rPr>
        <w:t xml:space="preserve">- </w:t>
      </w:r>
      <w:r w:rsidR="00AA1B1A" w:rsidRPr="00C37EA7">
        <w:rPr>
          <w:color w:val="1D1B11"/>
          <w:sz w:val="28"/>
          <w:szCs w:val="28"/>
        </w:rPr>
        <w:t>документ, удостоверяющий личность заявителя (за исключением случая, когда заявителем выступает орган, уполномоченный на проведение государственного контроля и надзора);</w:t>
      </w:r>
    </w:p>
    <w:p w:rsidR="00FA21EA" w:rsidRPr="000757C2" w:rsidRDefault="00FA21EA" w:rsidP="00281836">
      <w:pPr>
        <w:ind w:firstLine="709"/>
        <w:jc w:val="both"/>
        <w:rPr>
          <w:color w:val="1D1B11"/>
          <w:sz w:val="28"/>
          <w:szCs w:val="28"/>
        </w:rPr>
      </w:pPr>
      <w:r w:rsidRPr="00C37EA7">
        <w:rPr>
          <w:color w:val="1D1B11"/>
          <w:sz w:val="28"/>
          <w:szCs w:val="28"/>
        </w:rPr>
        <w:t xml:space="preserve">- доверенность от заявителя на получение документа, оформленная </w:t>
      </w:r>
      <w:r w:rsidR="003344F9">
        <w:rPr>
          <w:color w:val="1D1B11"/>
          <w:sz w:val="28"/>
          <w:szCs w:val="28"/>
        </w:rPr>
        <w:t xml:space="preserve">                           </w:t>
      </w:r>
      <w:r w:rsidRPr="00C37EA7">
        <w:rPr>
          <w:color w:val="1D1B11"/>
          <w:sz w:val="28"/>
          <w:szCs w:val="28"/>
        </w:rPr>
        <w:t xml:space="preserve">в порядке, определенном законодательством (в случае обращения представителя </w:t>
      </w:r>
      <w:r w:rsidRPr="000757C2">
        <w:rPr>
          <w:color w:val="1D1B11"/>
          <w:sz w:val="28"/>
          <w:szCs w:val="28"/>
        </w:rPr>
        <w:t>заявителя);</w:t>
      </w:r>
    </w:p>
    <w:p w:rsidR="0037510E" w:rsidRPr="00BB1CD5" w:rsidRDefault="00FA21EA" w:rsidP="00281836">
      <w:pPr>
        <w:ind w:firstLine="709"/>
        <w:jc w:val="both"/>
        <w:rPr>
          <w:color w:val="1D1B11"/>
          <w:sz w:val="28"/>
          <w:szCs w:val="28"/>
        </w:rPr>
      </w:pPr>
      <w:r w:rsidRPr="000757C2">
        <w:rPr>
          <w:color w:val="1D1B11"/>
          <w:sz w:val="28"/>
          <w:szCs w:val="28"/>
        </w:rPr>
        <w:t xml:space="preserve">- </w:t>
      </w:r>
      <w:r w:rsidR="00433202" w:rsidRPr="000757C2">
        <w:rPr>
          <w:color w:val="1D1B11"/>
          <w:sz w:val="28"/>
          <w:szCs w:val="28"/>
        </w:rPr>
        <w:t xml:space="preserve">копии правоустанавливающих документов на жилое помещение, право </w:t>
      </w:r>
      <w:r w:rsidR="003344F9">
        <w:rPr>
          <w:color w:val="1D1B11"/>
          <w:sz w:val="28"/>
          <w:szCs w:val="28"/>
        </w:rPr>
        <w:t xml:space="preserve">                   </w:t>
      </w:r>
      <w:r w:rsidR="00433202" w:rsidRPr="000757C2">
        <w:rPr>
          <w:color w:val="1D1B11"/>
          <w:sz w:val="28"/>
          <w:szCs w:val="28"/>
        </w:rPr>
        <w:t>на которое не зарегистрировано в Едином государственном реестре недвижимости об основных характеристиках и зарегистрированных правах на объект недвижимости;</w:t>
      </w:r>
    </w:p>
    <w:p w:rsidR="0023307F" w:rsidRPr="00C37EA7" w:rsidRDefault="0023307F" w:rsidP="00281836">
      <w:pPr>
        <w:ind w:firstLine="709"/>
        <w:jc w:val="both"/>
        <w:rPr>
          <w:color w:val="1D1B11"/>
          <w:sz w:val="28"/>
          <w:szCs w:val="28"/>
        </w:rPr>
      </w:pPr>
      <w:r w:rsidRPr="00BB1CD5">
        <w:rPr>
          <w:color w:val="1D1B11"/>
          <w:sz w:val="28"/>
          <w:szCs w:val="28"/>
        </w:rPr>
        <w:t>- в отношении нежилого помещения для признания его в дальнейшем жилым помещением - проект реконструкции нежилого помещения;</w:t>
      </w:r>
    </w:p>
    <w:p w:rsidR="0037510E" w:rsidRPr="00C37EA7" w:rsidRDefault="001327CE" w:rsidP="00281836">
      <w:pPr>
        <w:ind w:firstLine="709"/>
        <w:jc w:val="both"/>
        <w:rPr>
          <w:color w:val="1D1B11"/>
          <w:sz w:val="28"/>
          <w:szCs w:val="28"/>
        </w:rPr>
      </w:pPr>
      <w:r w:rsidRPr="00C8010F">
        <w:rPr>
          <w:color w:val="1D1B11"/>
          <w:sz w:val="28"/>
          <w:szCs w:val="28"/>
        </w:rPr>
        <w:t xml:space="preserve">- </w:t>
      </w:r>
      <w:r w:rsidR="0037510E" w:rsidRPr="00C8010F">
        <w:rPr>
          <w:color w:val="1D1B11"/>
          <w:sz w:val="28"/>
          <w:szCs w:val="28"/>
        </w:rPr>
        <w:t>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r w:rsidR="0037510E" w:rsidRPr="00C37EA7">
        <w:rPr>
          <w:color w:val="1D1B11"/>
          <w:sz w:val="28"/>
          <w:szCs w:val="28"/>
        </w:rPr>
        <w:t>;</w:t>
      </w:r>
    </w:p>
    <w:p w:rsidR="00FA21EA" w:rsidRPr="00C37EA7" w:rsidRDefault="00FA21EA" w:rsidP="00281836">
      <w:pPr>
        <w:ind w:firstLine="709"/>
        <w:jc w:val="both"/>
        <w:rPr>
          <w:color w:val="1D1B11"/>
          <w:sz w:val="28"/>
          <w:szCs w:val="28"/>
        </w:rPr>
      </w:pPr>
      <w:r w:rsidRPr="00C8010F">
        <w:rPr>
          <w:color w:val="1D1B11"/>
          <w:sz w:val="28"/>
          <w:szCs w:val="28"/>
        </w:rPr>
        <w:t xml:space="preserve">-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w:t>
      </w:r>
      <w:hyperlink r:id="rId15" w:history="1">
        <w:r w:rsidRPr="00C8010F">
          <w:rPr>
            <w:rStyle w:val="af4"/>
            <w:color w:val="1D1B11"/>
            <w:sz w:val="28"/>
            <w:szCs w:val="28"/>
            <w:u w:val="none"/>
          </w:rPr>
          <w:t>абзацем третьим пункта 44</w:t>
        </w:r>
      </w:hyperlink>
      <w:r w:rsidRPr="00C8010F">
        <w:rPr>
          <w:color w:val="1D1B11"/>
          <w:sz w:val="28"/>
          <w:szCs w:val="28"/>
        </w:rPr>
        <w:t xml:space="preserve"> Положения о признании помещения жилым помещением, жилого помещения непригодным для проживания и многоквартирного дома аварийным </w:t>
      </w:r>
      <w:r w:rsidR="003344F9">
        <w:rPr>
          <w:color w:val="1D1B11"/>
          <w:sz w:val="28"/>
          <w:szCs w:val="28"/>
        </w:rPr>
        <w:t xml:space="preserve">                                      </w:t>
      </w:r>
      <w:r w:rsidRPr="00C8010F">
        <w:rPr>
          <w:color w:val="1D1B11"/>
          <w:sz w:val="28"/>
          <w:szCs w:val="28"/>
        </w:rPr>
        <w:t xml:space="preserve">и подлежащим сносу или реконструкции, утвержденного Постановлением  </w:t>
      </w:r>
      <w:r w:rsidR="008E353A">
        <w:rPr>
          <w:color w:val="1D1B11"/>
          <w:sz w:val="28"/>
          <w:szCs w:val="28"/>
        </w:rPr>
        <w:t xml:space="preserve">Правительства РФ </w:t>
      </w:r>
      <w:r w:rsidR="008E353A" w:rsidRPr="00C07465">
        <w:rPr>
          <w:color w:val="1D1B11"/>
          <w:sz w:val="28"/>
          <w:szCs w:val="28"/>
        </w:rPr>
        <w:t xml:space="preserve">от 28 января </w:t>
      </w:r>
      <w:r w:rsidRPr="00C07465">
        <w:rPr>
          <w:color w:val="1D1B11"/>
          <w:sz w:val="28"/>
          <w:szCs w:val="28"/>
        </w:rPr>
        <w:t xml:space="preserve">2006 </w:t>
      </w:r>
      <w:r w:rsidR="008E353A" w:rsidRPr="00C07465">
        <w:rPr>
          <w:color w:val="1D1B11"/>
          <w:sz w:val="28"/>
          <w:szCs w:val="28"/>
        </w:rPr>
        <w:t xml:space="preserve">года </w:t>
      </w:r>
      <w:r w:rsidR="008B703B" w:rsidRPr="00C07465">
        <w:rPr>
          <w:color w:val="1D1B11"/>
          <w:sz w:val="28"/>
          <w:szCs w:val="28"/>
        </w:rPr>
        <w:t>№</w:t>
      </w:r>
      <w:r w:rsidRPr="00C07465">
        <w:rPr>
          <w:color w:val="1D1B11"/>
          <w:sz w:val="28"/>
          <w:szCs w:val="28"/>
        </w:rPr>
        <w:t xml:space="preserve"> 47</w:t>
      </w:r>
      <w:r w:rsidR="002E526D" w:rsidRPr="00C07465">
        <w:rPr>
          <w:color w:val="1D1B11"/>
          <w:sz w:val="28"/>
          <w:szCs w:val="28"/>
        </w:rPr>
        <w:t xml:space="preserve"> (</w:t>
      </w:r>
      <w:r w:rsidR="002E526D" w:rsidRPr="00E12366">
        <w:rPr>
          <w:color w:val="1D1B11"/>
          <w:sz w:val="28"/>
          <w:szCs w:val="28"/>
          <w:highlight w:val="yellow"/>
        </w:rPr>
        <w:t xml:space="preserve">далее </w:t>
      </w:r>
      <w:r w:rsidR="00744C45" w:rsidRPr="00E12366">
        <w:rPr>
          <w:color w:val="1D1B11"/>
          <w:sz w:val="28"/>
          <w:szCs w:val="28"/>
          <w:highlight w:val="yellow"/>
        </w:rPr>
        <w:t>–</w:t>
      </w:r>
      <w:r w:rsidR="002E526D" w:rsidRPr="00E12366">
        <w:rPr>
          <w:color w:val="1D1B11"/>
          <w:sz w:val="28"/>
          <w:szCs w:val="28"/>
          <w:highlight w:val="yellow"/>
        </w:rPr>
        <w:t xml:space="preserve"> Положение</w:t>
      </w:r>
      <w:r w:rsidR="00744C45" w:rsidRPr="00E12366">
        <w:rPr>
          <w:color w:val="1D1B11"/>
          <w:sz w:val="28"/>
          <w:szCs w:val="28"/>
          <w:highlight w:val="yellow"/>
        </w:rPr>
        <w:t xml:space="preserve"> </w:t>
      </w:r>
      <w:r w:rsidR="003344F9" w:rsidRPr="00E12366">
        <w:rPr>
          <w:color w:val="1D1B11"/>
          <w:sz w:val="28"/>
          <w:szCs w:val="28"/>
          <w:highlight w:val="yellow"/>
        </w:rPr>
        <w:t xml:space="preserve">                                   </w:t>
      </w:r>
      <w:r w:rsidR="00744C45" w:rsidRPr="00E12366">
        <w:rPr>
          <w:color w:val="1D1B11"/>
          <w:sz w:val="28"/>
          <w:szCs w:val="28"/>
          <w:highlight w:val="yellow"/>
        </w:rPr>
        <w:t>от 28.01.2006</w:t>
      </w:r>
      <w:r w:rsidR="002E526D" w:rsidRPr="00C07465">
        <w:rPr>
          <w:color w:val="1D1B11"/>
          <w:sz w:val="28"/>
          <w:szCs w:val="28"/>
        </w:rPr>
        <w:t>)</w:t>
      </w:r>
      <w:r w:rsidRPr="00C07465">
        <w:rPr>
          <w:color w:val="1D1B11"/>
          <w:sz w:val="28"/>
          <w:szCs w:val="28"/>
        </w:rPr>
        <w:t>,</w:t>
      </w:r>
      <w:r w:rsidRPr="00C0469E">
        <w:rPr>
          <w:color w:val="1D1B11"/>
          <w:sz w:val="28"/>
          <w:szCs w:val="28"/>
        </w:rPr>
        <w:t xml:space="preserve"> предоставление такого заключения является необходимым для </w:t>
      </w:r>
      <w:r w:rsidRPr="00C0469E">
        <w:rPr>
          <w:color w:val="1D1B11"/>
          <w:sz w:val="28"/>
          <w:szCs w:val="28"/>
        </w:rPr>
        <w:lastRenderedPageBreak/>
        <w:t>принятия решения о признании жилого</w:t>
      </w:r>
      <w:r w:rsidRPr="00C8010F">
        <w:rPr>
          <w:color w:val="1D1B11"/>
          <w:sz w:val="28"/>
          <w:szCs w:val="28"/>
        </w:rPr>
        <w:t xml:space="preserve"> помещения соответствующим </w:t>
      </w:r>
      <w:r w:rsidR="003344F9">
        <w:rPr>
          <w:color w:val="1D1B11"/>
          <w:sz w:val="28"/>
          <w:szCs w:val="28"/>
        </w:rPr>
        <w:t xml:space="preserve">                                </w:t>
      </w:r>
      <w:r w:rsidRPr="00C8010F">
        <w:rPr>
          <w:color w:val="1D1B11"/>
          <w:sz w:val="28"/>
          <w:szCs w:val="28"/>
        </w:rPr>
        <w:t xml:space="preserve">(не соответствующим) установленным в </w:t>
      </w:r>
      <w:r w:rsidRPr="005102E4">
        <w:rPr>
          <w:color w:val="1D1B11"/>
          <w:sz w:val="28"/>
          <w:szCs w:val="28"/>
        </w:rPr>
        <w:t>Положении</w:t>
      </w:r>
      <w:r w:rsidR="00434A99" w:rsidRPr="005102E4">
        <w:rPr>
          <w:color w:val="1D1B11"/>
          <w:sz w:val="28"/>
          <w:szCs w:val="28"/>
        </w:rPr>
        <w:t xml:space="preserve"> </w:t>
      </w:r>
      <w:r w:rsidR="00434A99" w:rsidRPr="005102E4">
        <w:rPr>
          <w:color w:val="1D1B11"/>
          <w:sz w:val="28"/>
          <w:szCs w:val="28"/>
        </w:rPr>
        <w:t>от 28.01.2006</w:t>
      </w:r>
      <w:r w:rsidRPr="005102E4">
        <w:rPr>
          <w:color w:val="1D1B11"/>
          <w:sz w:val="28"/>
          <w:szCs w:val="28"/>
        </w:rPr>
        <w:t xml:space="preserve"> требованиям</w:t>
      </w:r>
      <w:r w:rsidRPr="00C8010F">
        <w:rPr>
          <w:color w:val="1D1B11"/>
          <w:sz w:val="28"/>
          <w:szCs w:val="28"/>
        </w:rPr>
        <w:t>;</w:t>
      </w:r>
    </w:p>
    <w:p w:rsidR="00B37283" w:rsidRPr="00C37EA7" w:rsidRDefault="000E5B64" w:rsidP="00281836">
      <w:pPr>
        <w:ind w:firstLine="709"/>
        <w:jc w:val="both"/>
        <w:rPr>
          <w:color w:val="1D1B11"/>
          <w:sz w:val="28"/>
          <w:szCs w:val="28"/>
        </w:rPr>
      </w:pPr>
      <w:r w:rsidRPr="00C37EA7">
        <w:rPr>
          <w:color w:val="1D1B11"/>
          <w:sz w:val="28"/>
          <w:szCs w:val="28"/>
        </w:rPr>
        <w:t>- по усмотрению заявителя также могут быть представлены заявления, письма, жалобы граждан на неудовлетворительные условия проживания</w:t>
      </w:r>
      <w:r w:rsidR="00A60B50">
        <w:rPr>
          <w:color w:val="1D1B11"/>
          <w:sz w:val="28"/>
          <w:szCs w:val="28"/>
        </w:rPr>
        <w:t>.</w:t>
      </w:r>
    </w:p>
    <w:p w:rsidR="00BC74C9" w:rsidRPr="00C245F7" w:rsidRDefault="00762E62" w:rsidP="00281836">
      <w:pPr>
        <w:ind w:firstLine="709"/>
        <w:jc w:val="both"/>
        <w:rPr>
          <w:color w:val="1D1B11"/>
          <w:sz w:val="28"/>
          <w:szCs w:val="28"/>
        </w:rPr>
      </w:pPr>
      <w:r w:rsidRPr="00C37EA7">
        <w:rPr>
          <w:color w:val="1D1B11"/>
          <w:sz w:val="28"/>
          <w:szCs w:val="28"/>
        </w:rPr>
        <w:t>2.8.</w:t>
      </w:r>
      <w:r w:rsidR="008A0F50" w:rsidRPr="00C37EA7">
        <w:rPr>
          <w:color w:val="1D1B11"/>
          <w:sz w:val="28"/>
          <w:szCs w:val="28"/>
        </w:rPr>
        <w:t>3</w:t>
      </w:r>
      <w:r w:rsidR="00AA1B1A" w:rsidRPr="00C37EA7">
        <w:rPr>
          <w:color w:val="1D1B11"/>
          <w:sz w:val="28"/>
          <w:szCs w:val="28"/>
        </w:rPr>
        <w:t>.</w:t>
      </w:r>
      <w:r w:rsidR="008A0F50" w:rsidRPr="00C37EA7">
        <w:rPr>
          <w:color w:val="1D1B11"/>
          <w:sz w:val="28"/>
          <w:szCs w:val="28"/>
        </w:rPr>
        <w:t xml:space="preserve"> По своему желанию заявитель дополнительно может представить</w:t>
      </w:r>
      <w:r w:rsidR="008A0F50" w:rsidRPr="00C245F7">
        <w:rPr>
          <w:color w:val="1D1B11"/>
          <w:sz w:val="28"/>
          <w:szCs w:val="28"/>
        </w:rPr>
        <w:t xml:space="preserve"> иные документы, которые</w:t>
      </w:r>
      <w:r w:rsidR="00433202">
        <w:rPr>
          <w:color w:val="1D1B11"/>
          <w:sz w:val="28"/>
          <w:szCs w:val="28"/>
        </w:rPr>
        <w:t>,</w:t>
      </w:r>
      <w:r w:rsidR="008A0F50" w:rsidRPr="00C245F7">
        <w:rPr>
          <w:color w:val="1D1B11"/>
          <w:sz w:val="28"/>
          <w:szCs w:val="28"/>
        </w:rPr>
        <w:t xml:space="preserve"> по его</w:t>
      </w:r>
      <w:r w:rsidR="00E74A38" w:rsidRPr="00C245F7">
        <w:rPr>
          <w:color w:val="1D1B11"/>
          <w:sz w:val="28"/>
          <w:szCs w:val="28"/>
        </w:rPr>
        <w:t xml:space="preserve"> мнению, имеют значение для </w:t>
      </w:r>
      <w:r w:rsidR="008A0F50" w:rsidRPr="00C245F7">
        <w:rPr>
          <w:color w:val="1D1B11"/>
          <w:sz w:val="28"/>
          <w:szCs w:val="28"/>
        </w:rPr>
        <w:t>предоставления муниципальной услуги.</w:t>
      </w:r>
    </w:p>
    <w:p w:rsidR="00AA1B1A" w:rsidRDefault="00AA1B1A" w:rsidP="00281836">
      <w:pPr>
        <w:ind w:firstLine="709"/>
        <w:jc w:val="both"/>
        <w:rPr>
          <w:color w:val="1D1B11"/>
          <w:sz w:val="28"/>
          <w:szCs w:val="28"/>
        </w:rPr>
      </w:pPr>
      <w:r w:rsidRPr="00C245F7">
        <w:rPr>
          <w:color w:val="1D1B11"/>
          <w:sz w:val="28"/>
          <w:szCs w:val="28"/>
        </w:rPr>
        <w:t>2.8.4. Отдел Администрации либо МФЦ в рамках межведомственного информационного взаимодействия для предоставления муниципальной услуги запрашивает следующие документы:</w:t>
      </w:r>
    </w:p>
    <w:p w:rsidR="00BC74C9" w:rsidRPr="00A017CD" w:rsidRDefault="00BC74C9" w:rsidP="00281836">
      <w:pPr>
        <w:autoSpaceDE w:val="0"/>
        <w:autoSpaceDN w:val="0"/>
        <w:adjustRightInd w:val="0"/>
        <w:ind w:firstLine="709"/>
        <w:jc w:val="both"/>
        <w:rPr>
          <w:color w:val="0000FF"/>
          <w:sz w:val="28"/>
          <w:szCs w:val="28"/>
        </w:rPr>
      </w:pPr>
      <w:r w:rsidRPr="00A017CD">
        <w:rPr>
          <w:sz w:val="28"/>
          <w:szCs w:val="28"/>
        </w:rPr>
        <w:t>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пункте 2.8.2 настоящего административного регламента.</w:t>
      </w:r>
    </w:p>
    <w:p w:rsidR="00BC74C9" w:rsidRPr="00A017CD" w:rsidRDefault="00BC74C9" w:rsidP="00281836">
      <w:pPr>
        <w:autoSpaceDE w:val="0"/>
        <w:autoSpaceDN w:val="0"/>
        <w:adjustRightInd w:val="0"/>
        <w:ind w:firstLine="709"/>
        <w:jc w:val="both"/>
        <w:rPr>
          <w:sz w:val="28"/>
          <w:szCs w:val="28"/>
        </w:rPr>
      </w:pPr>
      <w:r w:rsidRPr="00A017CD">
        <w:rPr>
          <w:sz w:val="28"/>
          <w:szCs w:val="28"/>
        </w:rPr>
        <w:t xml:space="preserve">Комиссия на основании межведомственных запросов с использованием единой системы межведомственного электронного взаимодействия </w:t>
      </w:r>
      <w:r w:rsidR="003344F9">
        <w:rPr>
          <w:sz w:val="28"/>
          <w:szCs w:val="28"/>
        </w:rPr>
        <w:t xml:space="preserve">                                      </w:t>
      </w:r>
      <w:r w:rsidRPr="00A017CD">
        <w:rPr>
          <w:sz w:val="28"/>
          <w:szCs w:val="28"/>
        </w:rPr>
        <w:t>и подключаемых к ней региональных систем межведомственного электронного взаимодействия получает в том числе в электронной форме:</w:t>
      </w:r>
    </w:p>
    <w:p w:rsidR="00BC74C9" w:rsidRPr="00A017CD" w:rsidRDefault="00BC74C9" w:rsidP="00281836">
      <w:pPr>
        <w:autoSpaceDE w:val="0"/>
        <w:autoSpaceDN w:val="0"/>
        <w:adjustRightInd w:val="0"/>
        <w:ind w:firstLine="709"/>
        <w:jc w:val="both"/>
        <w:rPr>
          <w:sz w:val="28"/>
          <w:szCs w:val="28"/>
        </w:rPr>
      </w:pPr>
      <w:r w:rsidRPr="00A017CD">
        <w:rPr>
          <w:sz w:val="28"/>
          <w:szCs w:val="28"/>
        </w:rPr>
        <w:t>а) сведения из Единого государственного реестра прав на недвижимое имущество и сделок с ним о правах на жилое помещение;</w:t>
      </w:r>
    </w:p>
    <w:p w:rsidR="00BC74C9" w:rsidRPr="00A017CD" w:rsidRDefault="00BC74C9" w:rsidP="00281836">
      <w:pPr>
        <w:autoSpaceDE w:val="0"/>
        <w:autoSpaceDN w:val="0"/>
        <w:adjustRightInd w:val="0"/>
        <w:ind w:firstLine="709"/>
        <w:jc w:val="both"/>
        <w:rPr>
          <w:sz w:val="28"/>
          <w:szCs w:val="28"/>
        </w:rPr>
      </w:pPr>
      <w:r w:rsidRPr="00A017CD">
        <w:rPr>
          <w:sz w:val="28"/>
          <w:szCs w:val="28"/>
        </w:rPr>
        <w:t>б) технический паспорт жилого помещения, а для нежилых помещений - технический план;</w:t>
      </w:r>
    </w:p>
    <w:p w:rsidR="00BC74C9" w:rsidRDefault="00BC74C9" w:rsidP="00281836">
      <w:pPr>
        <w:autoSpaceDE w:val="0"/>
        <w:autoSpaceDN w:val="0"/>
        <w:adjustRightInd w:val="0"/>
        <w:ind w:firstLine="709"/>
        <w:jc w:val="both"/>
        <w:rPr>
          <w:sz w:val="28"/>
          <w:szCs w:val="28"/>
        </w:rPr>
      </w:pPr>
      <w:r w:rsidRPr="00A017CD">
        <w:rPr>
          <w:sz w:val="28"/>
          <w:szCs w:val="28"/>
        </w:rPr>
        <w:t xml:space="preserve">в) </w:t>
      </w:r>
      <w:r w:rsidRPr="00DD63D9">
        <w:rPr>
          <w:sz w:val="28"/>
          <w:szCs w:val="28"/>
        </w:rPr>
        <w:t xml:space="preserve">заключения (акты) соответствующих органов государственного надзора (контроля) в случае, если представление указанных документов в соответствии </w:t>
      </w:r>
      <w:r w:rsidR="003344F9" w:rsidRPr="00DD63D9">
        <w:rPr>
          <w:sz w:val="28"/>
          <w:szCs w:val="28"/>
        </w:rPr>
        <w:t xml:space="preserve">                    </w:t>
      </w:r>
      <w:r w:rsidRPr="00DD63D9">
        <w:rPr>
          <w:sz w:val="28"/>
          <w:szCs w:val="28"/>
        </w:rPr>
        <w:t xml:space="preserve">с </w:t>
      </w:r>
      <w:hyperlink r:id="rId16" w:history="1">
        <w:r w:rsidRPr="00DD63D9">
          <w:rPr>
            <w:sz w:val="28"/>
            <w:szCs w:val="28"/>
          </w:rPr>
          <w:t>абзацем третьим пункта 44</w:t>
        </w:r>
      </w:hyperlink>
      <w:r w:rsidRPr="00DD63D9">
        <w:rPr>
          <w:sz w:val="28"/>
          <w:szCs w:val="28"/>
        </w:rPr>
        <w:t xml:space="preserve"> </w:t>
      </w:r>
      <w:r w:rsidR="00744C45" w:rsidRPr="00DD63D9">
        <w:rPr>
          <w:sz w:val="28"/>
          <w:szCs w:val="28"/>
        </w:rPr>
        <w:t>Положения</w:t>
      </w:r>
      <w:r w:rsidR="00BB268B" w:rsidRPr="00DD63D9">
        <w:rPr>
          <w:sz w:val="28"/>
          <w:szCs w:val="28"/>
        </w:rPr>
        <w:t xml:space="preserve"> от 28.01.2006 </w:t>
      </w:r>
      <w:r w:rsidR="008B703B" w:rsidRPr="00DD63D9">
        <w:rPr>
          <w:sz w:val="28"/>
          <w:szCs w:val="28"/>
        </w:rPr>
        <w:t>№</w:t>
      </w:r>
      <w:r w:rsidR="00BB268B" w:rsidRPr="00DD63D9">
        <w:rPr>
          <w:sz w:val="28"/>
          <w:szCs w:val="28"/>
        </w:rPr>
        <w:t xml:space="preserve"> 47 </w:t>
      </w:r>
      <w:r w:rsidRPr="00DD63D9">
        <w:rPr>
          <w:sz w:val="28"/>
          <w:szCs w:val="28"/>
        </w:rPr>
        <w:t xml:space="preserve">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B6396D" w:rsidRDefault="00BC74C9" w:rsidP="00B6396D">
      <w:pPr>
        <w:autoSpaceDE w:val="0"/>
        <w:autoSpaceDN w:val="0"/>
        <w:adjustRightInd w:val="0"/>
        <w:ind w:firstLine="709"/>
        <w:jc w:val="both"/>
        <w:rPr>
          <w:sz w:val="28"/>
          <w:szCs w:val="28"/>
        </w:rPr>
      </w:pPr>
      <w:r w:rsidRPr="00A017CD">
        <w:rPr>
          <w:sz w:val="28"/>
          <w:szCs w:val="28"/>
        </w:rPr>
        <w:t xml:space="preserve">Комиссия вправе запрашивать эти документы в органах государственного надзора (контроля), указанных в </w:t>
      </w:r>
      <w:hyperlink r:id="rId17" w:history="1">
        <w:r w:rsidRPr="00B6396D">
          <w:rPr>
            <w:sz w:val="28"/>
            <w:szCs w:val="28"/>
          </w:rPr>
          <w:t>абзаце пятом пункта 7</w:t>
        </w:r>
      </w:hyperlink>
      <w:r w:rsidRPr="00B6396D">
        <w:rPr>
          <w:sz w:val="28"/>
          <w:szCs w:val="28"/>
        </w:rPr>
        <w:t xml:space="preserve"> </w:t>
      </w:r>
      <w:r w:rsidRPr="00C07465">
        <w:rPr>
          <w:sz w:val="28"/>
          <w:szCs w:val="28"/>
        </w:rPr>
        <w:t xml:space="preserve">Положения </w:t>
      </w:r>
      <w:r w:rsidRPr="00C07465">
        <w:rPr>
          <w:color w:val="1D1B11"/>
          <w:sz w:val="28"/>
          <w:szCs w:val="28"/>
        </w:rPr>
        <w:t>от 28</w:t>
      </w:r>
      <w:r w:rsidR="006B2F74" w:rsidRPr="00C07465">
        <w:rPr>
          <w:color w:val="1D1B11"/>
          <w:sz w:val="28"/>
          <w:szCs w:val="28"/>
        </w:rPr>
        <w:t>.01. 2006  № 47</w:t>
      </w:r>
      <w:r w:rsidR="00A60B50" w:rsidRPr="00C07465">
        <w:rPr>
          <w:bCs/>
          <w:color w:val="1D1B11"/>
          <w:sz w:val="28"/>
          <w:szCs w:val="28"/>
        </w:rPr>
        <w:t>.</w:t>
      </w:r>
      <w:r w:rsidR="00B6396D" w:rsidRPr="00B6396D">
        <w:rPr>
          <w:sz w:val="28"/>
          <w:szCs w:val="28"/>
        </w:rPr>
        <w:t xml:space="preserve"> </w:t>
      </w:r>
    </w:p>
    <w:p w:rsidR="002C0027" w:rsidRPr="00C37EA7" w:rsidRDefault="00AA1B1A" w:rsidP="00281836">
      <w:pPr>
        <w:ind w:firstLine="709"/>
        <w:jc w:val="both"/>
        <w:rPr>
          <w:color w:val="1D1B11"/>
          <w:sz w:val="28"/>
          <w:szCs w:val="28"/>
        </w:rPr>
      </w:pPr>
      <w:r w:rsidRPr="00A60B50">
        <w:rPr>
          <w:color w:val="1D1B11"/>
          <w:sz w:val="28"/>
          <w:szCs w:val="28"/>
        </w:rPr>
        <w:t>2.8.5. Заявитель вправе представить документы</w:t>
      </w:r>
      <w:r w:rsidR="00BB268B" w:rsidRPr="00A60B50">
        <w:rPr>
          <w:color w:val="1D1B11"/>
          <w:sz w:val="28"/>
          <w:szCs w:val="28"/>
        </w:rPr>
        <w:t xml:space="preserve"> </w:t>
      </w:r>
      <w:r w:rsidR="00BB268B" w:rsidRPr="00A017CD">
        <w:rPr>
          <w:color w:val="1D1B11"/>
          <w:sz w:val="28"/>
          <w:szCs w:val="28"/>
        </w:rPr>
        <w:t>и информацию</w:t>
      </w:r>
      <w:r w:rsidRPr="00A017CD">
        <w:rPr>
          <w:color w:val="1D1B11"/>
          <w:sz w:val="28"/>
          <w:szCs w:val="28"/>
        </w:rPr>
        <w:t>, указанные в подпункте 2.8.4.</w:t>
      </w:r>
      <w:r w:rsidR="00BB268B" w:rsidRPr="00A017CD">
        <w:rPr>
          <w:color w:val="1D1B11"/>
          <w:sz w:val="28"/>
          <w:szCs w:val="28"/>
        </w:rPr>
        <w:t xml:space="preserve"> настоящего административного регламента </w:t>
      </w:r>
      <w:r w:rsidRPr="00A017CD">
        <w:rPr>
          <w:color w:val="1D1B11"/>
          <w:sz w:val="28"/>
          <w:szCs w:val="28"/>
        </w:rPr>
        <w:t xml:space="preserve"> по собственной инициатив</w:t>
      </w:r>
      <w:r w:rsidR="00A60B50" w:rsidRPr="00A017CD">
        <w:rPr>
          <w:color w:val="1D1B11"/>
          <w:sz w:val="28"/>
          <w:szCs w:val="28"/>
        </w:rPr>
        <w:t>е.</w:t>
      </w:r>
    </w:p>
    <w:p w:rsidR="001027E2" w:rsidRDefault="00762E62" w:rsidP="00281836">
      <w:pPr>
        <w:ind w:firstLine="709"/>
        <w:jc w:val="both"/>
        <w:rPr>
          <w:color w:val="1D1B11"/>
          <w:sz w:val="28"/>
          <w:szCs w:val="28"/>
        </w:rPr>
      </w:pPr>
      <w:r w:rsidRPr="00C37EA7">
        <w:rPr>
          <w:color w:val="1D1B11"/>
          <w:sz w:val="28"/>
          <w:szCs w:val="28"/>
        </w:rPr>
        <w:t>2.8.</w:t>
      </w:r>
      <w:r w:rsidR="00AA1B1A" w:rsidRPr="00C37EA7">
        <w:rPr>
          <w:color w:val="1D1B11"/>
          <w:sz w:val="28"/>
          <w:szCs w:val="28"/>
        </w:rPr>
        <w:t>6</w:t>
      </w:r>
      <w:r w:rsidR="008A0F50" w:rsidRPr="00C37EA7">
        <w:rPr>
          <w:color w:val="1D1B11"/>
          <w:sz w:val="28"/>
          <w:szCs w:val="28"/>
        </w:rPr>
        <w:t xml:space="preserve"> </w:t>
      </w:r>
      <w:r w:rsidR="00FF5B1F" w:rsidRPr="00C37EA7">
        <w:rPr>
          <w:color w:val="1D1B11"/>
          <w:sz w:val="28"/>
          <w:szCs w:val="28"/>
        </w:rPr>
        <w:t xml:space="preserve">Должностное лицо </w:t>
      </w:r>
      <w:r w:rsidR="008A0F50" w:rsidRPr="00C37EA7">
        <w:rPr>
          <w:color w:val="1D1B11"/>
          <w:sz w:val="28"/>
          <w:szCs w:val="28"/>
        </w:rPr>
        <w:t>администрации _________не вправе требовать от заявителя представления документов, не предусмотренных настоящим Административным регламентом.</w:t>
      </w:r>
    </w:p>
    <w:p w:rsidR="00B8025B" w:rsidRPr="00C37EA7" w:rsidRDefault="00C92F98" w:rsidP="00281836">
      <w:pPr>
        <w:ind w:firstLine="709"/>
        <w:jc w:val="both"/>
        <w:rPr>
          <w:color w:val="1D1B11"/>
          <w:sz w:val="28"/>
          <w:szCs w:val="28"/>
        </w:rPr>
      </w:pPr>
      <w:r w:rsidRPr="00C37EA7">
        <w:rPr>
          <w:color w:val="1D1B11"/>
          <w:sz w:val="28"/>
          <w:szCs w:val="28"/>
        </w:rPr>
        <w:t>2.9. Исчерпывающий перечень оснований для приостановления</w:t>
      </w:r>
      <w:r w:rsidR="00CA03BA" w:rsidRPr="00C37EA7">
        <w:rPr>
          <w:color w:val="1D1B11"/>
          <w:sz w:val="28"/>
          <w:szCs w:val="28"/>
        </w:rPr>
        <w:t xml:space="preserve"> </w:t>
      </w:r>
      <w:r w:rsidR="00B8025B" w:rsidRPr="00C37EA7">
        <w:rPr>
          <w:color w:val="1D1B11"/>
          <w:sz w:val="28"/>
          <w:szCs w:val="28"/>
        </w:rPr>
        <w:t>муниципальной услуги.</w:t>
      </w:r>
    </w:p>
    <w:p w:rsidR="00B8025B" w:rsidRPr="00C37EA7" w:rsidRDefault="00B8025B" w:rsidP="00281836">
      <w:pPr>
        <w:ind w:firstLine="709"/>
        <w:jc w:val="both"/>
        <w:rPr>
          <w:color w:val="1D1B11"/>
          <w:sz w:val="28"/>
          <w:szCs w:val="28"/>
        </w:rPr>
      </w:pPr>
      <w:r w:rsidRPr="00C37EA7">
        <w:rPr>
          <w:color w:val="1D1B11"/>
          <w:sz w:val="28"/>
          <w:szCs w:val="28"/>
        </w:rPr>
        <w:t>Основания для приостановления  муниципальной услуги отсутствуют.</w:t>
      </w:r>
    </w:p>
    <w:p w:rsidR="00B8025B" w:rsidRPr="00C37EA7" w:rsidRDefault="00B8025B" w:rsidP="00281836">
      <w:pPr>
        <w:ind w:firstLine="709"/>
        <w:jc w:val="both"/>
        <w:rPr>
          <w:color w:val="1D1B11"/>
          <w:sz w:val="28"/>
          <w:szCs w:val="28"/>
        </w:rPr>
      </w:pPr>
      <w:r w:rsidRPr="00C37EA7">
        <w:rPr>
          <w:sz w:val="28"/>
          <w:szCs w:val="28"/>
        </w:rPr>
        <w:t>2.10. Исчерпывающий перечень оснований для отказа в приеме документов, необходимых для предоставления муниципальной услуги.</w:t>
      </w:r>
    </w:p>
    <w:p w:rsidR="00B8025B" w:rsidRPr="00C37EA7" w:rsidRDefault="00B8025B" w:rsidP="00281836">
      <w:pPr>
        <w:ind w:firstLine="709"/>
        <w:jc w:val="both"/>
        <w:rPr>
          <w:color w:val="1D1B11"/>
          <w:sz w:val="28"/>
          <w:szCs w:val="28"/>
        </w:rPr>
      </w:pPr>
      <w:r w:rsidRPr="00C37EA7">
        <w:rPr>
          <w:sz w:val="28"/>
          <w:szCs w:val="28"/>
        </w:rPr>
        <w:t xml:space="preserve">В приеме документов, необходимых для предоставления муниципальной услуги, может быть </w:t>
      </w:r>
      <w:r w:rsidRPr="00956F7E">
        <w:rPr>
          <w:sz w:val="28"/>
          <w:szCs w:val="28"/>
        </w:rPr>
        <w:t>отказано</w:t>
      </w:r>
      <w:r w:rsidRPr="00B6396D">
        <w:rPr>
          <w:b/>
          <w:sz w:val="28"/>
          <w:szCs w:val="28"/>
        </w:rPr>
        <w:t xml:space="preserve"> </w:t>
      </w:r>
      <w:r w:rsidRPr="00C37EA7">
        <w:rPr>
          <w:sz w:val="28"/>
          <w:szCs w:val="28"/>
        </w:rPr>
        <w:t>в следующих случаях:</w:t>
      </w:r>
    </w:p>
    <w:p w:rsidR="00B8025B" w:rsidRPr="00C37EA7" w:rsidRDefault="00B8025B" w:rsidP="00281836">
      <w:pPr>
        <w:ind w:firstLine="709"/>
        <w:jc w:val="both"/>
        <w:rPr>
          <w:color w:val="1D1B11"/>
          <w:sz w:val="28"/>
          <w:szCs w:val="28"/>
        </w:rPr>
      </w:pPr>
      <w:r w:rsidRPr="00C37EA7">
        <w:rPr>
          <w:sz w:val="28"/>
          <w:szCs w:val="28"/>
        </w:rPr>
        <w:lastRenderedPageBreak/>
        <w:t xml:space="preserve">1) в заявлении не указаны фамилия, имя, отчество (при наличии) гражданина, либо наименование юридического лица, обратившегося </w:t>
      </w:r>
      <w:r w:rsidR="003344F9">
        <w:rPr>
          <w:sz w:val="28"/>
          <w:szCs w:val="28"/>
        </w:rPr>
        <w:t xml:space="preserve">                                   </w:t>
      </w:r>
      <w:r w:rsidRPr="00C37EA7">
        <w:rPr>
          <w:sz w:val="28"/>
          <w:szCs w:val="28"/>
        </w:rPr>
        <w:t>за предоставлением услуги;</w:t>
      </w:r>
    </w:p>
    <w:p w:rsidR="00B8025B" w:rsidRPr="00C37EA7" w:rsidRDefault="00B8025B" w:rsidP="00281836">
      <w:pPr>
        <w:ind w:firstLine="709"/>
        <w:jc w:val="both"/>
        <w:rPr>
          <w:color w:val="1D1B11"/>
          <w:sz w:val="28"/>
          <w:szCs w:val="28"/>
        </w:rPr>
      </w:pPr>
      <w:r w:rsidRPr="00C37EA7">
        <w:rPr>
          <w:sz w:val="28"/>
          <w:szCs w:val="28"/>
        </w:rPr>
        <w:t>2) текст в заявлении не поддается прочтению;</w:t>
      </w:r>
    </w:p>
    <w:p w:rsidR="001027E2" w:rsidRDefault="00B8025B" w:rsidP="00281836">
      <w:pPr>
        <w:ind w:firstLine="709"/>
        <w:jc w:val="both"/>
        <w:rPr>
          <w:sz w:val="28"/>
          <w:szCs w:val="28"/>
        </w:rPr>
      </w:pPr>
      <w:r w:rsidRPr="00C37EA7">
        <w:rPr>
          <w:sz w:val="28"/>
          <w:szCs w:val="28"/>
        </w:rPr>
        <w:t>3) заявление подписано не уполномоченным лицом.</w:t>
      </w:r>
    </w:p>
    <w:p w:rsidR="008A0F50" w:rsidRPr="00C37EA7" w:rsidRDefault="00B8025B" w:rsidP="00281836">
      <w:pPr>
        <w:ind w:firstLine="709"/>
        <w:jc w:val="both"/>
        <w:rPr>
          <w:color w:val="1D1B11"/>
          <w:sz w:val="28"/>
          <w:szCs w:val="28"/>
        </w:rPr>
      </w:pPr>
      <w:r w:rsidRPr="00C37EA7">
        <w:rPr>
          <w:color w:val="1D1B11"/>
          <w:sz w:val="28"/>
          <w:szCs w:val="28"/>
        </w:rPr>
        <w:t>2.11</w:t>
      </w:r>
      <w:r w:rsidR="00E74A38" w:rsidRPr="00C37EA7">
        <w:rPr>
          <w:color w:val="1D1B11"/>
          <w:sz w:val="28"/>
          <w:szCs w:val="28"/>
        </w:rPr>
        <w:t>.</w:t>
      </w:r>
      <w:r w:rsidR="008A0F50" w:rsidRPr="00C37EA7">
        <w:rPr>
          <w:color w:val="1D1B11"/>
          <w:sz w:val="28"/>
          <w:szCs w:val="28"/>
        </w:rPr>
        <w:t xml:space="preserve"> Перечень оснований для отказа в предоставлении муниципальной услуги</w:t>
      </w:r>
      <w:r w:rsidR="00E74A38" w:rsidRPr="00C37EA7">
        <w:rPr>
          <w:color w:val="1D1B11"/>
          <w:sz w:val="28"/>
          <w:szCs w:val="28"/>
        </w:rPr>
        <w:t>.</w:t>
      </w:r>
    </w:p>
    <w:p w:rsidR="008A0F50" w:rsidRPr="00C92F98" w:rsidRDefault="00B8025B" w:rsidP="00281836">
      <w:pPr>
        <w:ind w:firstLine="709"/>
        <w:jc w:val="both"/>
        <w:rPr>
          <w:color w:val="1D1B11"/>
          <w:sz w:val="28"/>
          <w:szCs w:val="28"/>
        </w:rPr>
      </w:pPr>
      <w:r w:rsidRPr="00C37EA7">
        <w:rPr>
          <w:color w:val="1D1B11"/>
          <w:sz w:val="28"/>
          <w:szCs w:val="28"/>
        </w:rPr>
        <w:t>2.11</w:t>
      </w:r>
      <w:r w:rsidR="00E74A38" w:rsidRPr="00C37EA7">
        <w:rPr>
          <w:color w:val="1D1B11"/>
          <w:sz w:val="28"/>
          <w:szCs w:val="28"/>
        </w:rPr>
        <w:t>.1</w:t>
      </w:r>
      <w:r w:rsidR="008A0F50" w:rsidRPr="00C37EA7">
        <w:rPr>
          <w:color w:val="1D1B11"/>
          <w:sz w:val="28"/>
          <w:szCs w:val="28"/>
        </w:rPr>
        <w:t>. Основанием для принятия решения об</w:t>
      </w:r>
      <w:r w:rsidR="008A0F50" w:rsidRPr="00C92F98">
        <w:rPr>
          <w:color w:val="1D1B11"/>
          <w:sz w:val="28"/>
          <w:szCs w:val="28"/>
        </w:rPr>
        <w:t xml:space="preserve"> отказе в исполнении муниципальной услуги является:</w:t>
      </w:r>
    </w:p>
    <w:p w:rsidR="008A0F50" w:rsidRPr="00287474" w:rsidRDefault="008A0F50" w:rsidP="00281836">
      <w:pPr>
        <w:ind w:firstLine="709"/>
        <w:jc w:val="both"/>
        <w:rPr>
          <w:color w:val="1D1B11"/>
          <w:sz w:val="28"/>
          <w:szCs w:val="28"/>
        </w:rPr>
      </w:pPr>
      <w:r w:rsidRPr="00C92F98">
        <w:rPr>
          <w:color w:val="1D1B11"/>
          <w:sz w:val="28"/>
          <w:szCs w:val="28"/>
        </w:rPr>
        <w:t xml:space="preserve">а) </w:t>
      </w:r>
      <w:r w:rsidRPr="00287474">
        <w:rPr>
          <w:color w:val="1D1B11"/>
          <w:sz w:val="28"/>
          <w:szCs w:val="28"/>
        </w:rPr>
        <w:t>непредставление до</w:t>
      </w:r>
      <w:r w:rsidR="00E74A38" w:rsidRPr="00287474">
        <w:rPr>
          <w:color w:val="1D1B11"/>
          <w:sz w:val="28"/>
          <w:szCs w:val="28"/>
        </w:rPr>
        <w:t xml:space="preserve">кументов, указанных в пункте </w:t>
      </w:r>
      <w:r w:rsidR="00762E62" w:rsidRPr="00287474">
        <w:rPr>
          <w:color w:val="1D1B11"/>
          <w:sz w:val="28"/>
          <w:szCs w:val="28"/>
        </w:rPr>
        <w:t>2.8.</w:t>
      </w:r>
      <w:r w:rsidRPr="00287474">
        <w:rPr>
          <w:color w:val="1D1B11"/>
          <w:sz w:val="28"/>
          <w:szCs w:val="28"/>
        </w:rPr>
        <w:t>2 настоящего административного регламента;</w:t>
      </w:r>
    </w:p>
    <w:p w:rsidR="008A0F50" w:rsidRPr="00C0469E" w:rsidRDefault="008A0F50" w:rsidP="00281836">
      <w:pPr>
        <w:ind w:firstLine="709"/>
        <w:jc w:val="both"/>
        <w:rPr>
          <w:sz w:val="28"/>
          <w:szCs w:val="28"/>
        </w:rPr>
      </w:pPr>
      <w:r w:rsidRPr="00287474">
        <w:rPr>
          <w:color w:val="1D1B11"/>
          <w:sz w:val="28"/>
          <w:szCs w:val="28"/>
        </w:rPr>
        <w:t xml:space="preserve">б) несоответствие представленных </w:t>
      </w:r>
      <w:r w:rsidRPr="00C0469E">
        <w:rPr>
          <w:sz w:val="28"/>
          <w:szCs w:val="28"/>
        </w:rPr>
        <w:t>документов по форме и содержанию</w:t>
      </w:r>
      <w:r w:rsidRPr="00C0469E">
        <w:rPr>
          <w:sz w:val="28"/>
          <w:szCs w:val="28"/>
        </w:rPr>
        <w:br/>
        <w:t>требованиям законодательства</w:t>
      </w:r>
      <w:r w:rsidR="00E74A38" w:rsidRPr="00C0469E">
        <w:rPr>
          <w:sz w:val="28"/>
          <w:szCs w:val="28"/>
        </w:rPr>
        <w:t>.</w:t>
      </w:r>
    </w:p>
    <w:p w:rsidR="00D16F76" w:rsidRPr="00C0469E" w:rsidRDefault="00D16F76" w:rsidP="00F814BB">
      <w:pPr>
        <w:widowControl w:val="0"/>
        <w:autoSpaceDE w:val="0"/>
        <w:autoSpaceDN w:val="0"/>
        <w:ind w:firstLine="709"/>
        <w:jc w:val="both"/>
        <w:rPr>
          <w:sz w:val="28"/>
          <w:szCs w:val="28"/>
        </w:rPr>
      </w:pPr>
      <w:r w:rsidRPr="00C0469E">
        <w:rPr>
          <w:sz w:val="28"/>
          <w:szCs w:val="28"/>
        </w:rPr>
        <w:t xml:space="preserve">В случае необходимости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 такие оценка и обследование осуществляются комиссией, созданной органом исполнительной власти субъекта Российской Федерации в соответствии с </w:t>
      </w:r>
      <w:hyperlink w:anchor="P70" w:history="1">
        <w:r w:rsidRPr="00C0469E">
          <w:rPr>
            <w:sz w:val="28"/>
            <w:szCs w:val="28"/>
          </w:rPr>
          <w:t>абзацем вторым пункта 7</w:t>
        </w:r>
      </w:hyperlink>
      <w:r w:rsidRPr="00C0469E">
        <w:rPr>
          <w:sz w:val="28"/>
          <w:szCs w:val="28"/>
        </w:rPr>
        <w:t xml:space="preserve"> </w:t>
      </w:r>
      <w:r w:rsidRPr="00C07465">
        <w:rPr>
          <w:sz w:val="28"/>
          <w:szCs w:val="28"/>
        </w:rPr>
        <w:t xml:space="preserve">Положения  </w:t>
      </w:r>
      <w:r w:rsidR="003344F9">
        <w:rPr>
          <w:sz w:val="28"/>
          <w:szCs w:val="28"/>
        </w:rPr>
        <w:t xml:space="preserve">                      </w:t>
      </w:r>
      <w:r w:rsidRPr="00C07465">
        <w:rPr>
          <w:sz w:val="28"/>
          <w:szCs w:val="28"/>
        </w:rPr>
        <w:t xml:space="preserve">от 28.01.2006 </w:t>
      </w:r>
      <w:r w:rsidR="008B703B" w:rsidRPr="00C07465">
        <w:rPr>
          <w:sz w:val="28"/>
          <w:szCs w:val="28"/>
        </w:rPr>
        <w:t>№</w:t>
      </w:r>
      <w:r w:rsidRPr="00C07465">
        <w:rPr>
          <w:sz w:val="28"/>
          <w:szCs w:val="28"/>
        </w:rPr>
        <w:t xml:space="preserve"> 47.</w:t>
      </w:r>
    </w:p>
    <w:p w:rsidR="00AF45D1" w:rsidRPr="00C0469E" w:rsidRDefault="00081FCC" w:rsidP="00281836">
      <w:pPr>
        <w:pStyle w:val="a3"/>
        <w:tabs>
          <w:tab w:val="left" w:pos="142"/>
          <w:tab w:val="left" w:pos="284"/>
        </w:tabs>
        <w:ind w:firstLine="709"/>
        <w:jc w:val="both"/>
        <w:rPr>
          <w:szCs w:val="28"/>
          <w:lang w:val="ru-RU"/>
        </w:rPr>
      </w:pPr>
      <w:r w:rsidRPr="00C0469E">
        <w:rPr>
          <w:szCs w:val="28"/>
        </w:rPr>
        <w:t>2.</w:t>
      </w:r>
      <w:r w:rsidR="00B8025B" w:rsidRPr="00C0469E">
        <w:rPr>
          <w:szCs w:val="28"/>
        </w:rPr>
        <w:t>1</w:t>
      </w:r>
      <w:r w:rsidR="00B8025B" w:rsidRPr="00C0469E">
        <w:rPr>
          <w:szCs w:val="28"/>
          <w:lang w:val="ru-RU"/>
        </w:rPr>
        <w:t>2</w:t>
      </w:r>
      <w:r w:rsidRPr="00C0469E">
        <w:rPr>
          <w:szCs w:val="28"/>
        </w:rPr>
        <w:t>. Муниципальная услуга предоставляется Администрацией бесплатно.</w:t>
      </w:r>
      <w:bookmarkStart w:id="21" w:name="sub_1222"/>
      <w:bookmarkEnd w:id="19"/>
      <w:bookmarkEnd w:id="20"/>
    </w:p>
    <w:p w:rsidR="00C17527" w:rsidRPr="00C17527" w:rsidRDefault="00C17527" w:rsidP="00281836">
      <w:pPr>
        <w:pStyle w:val="a3"/>
        <w:tabs>
          <w:tab w:val="left" w:pos="142"/>
          <w:tab w:val="left" w:pos="284"/>
        </w:tabs>
        <w:ind w:firstLine="709"/>
        <w:jc w:val="both"/>
        <w:rPr>
          <w:color w:val="1D1B11"/>
          <w:szCs w:val="28"/>
          <w:lang w:val="ru-RU"/>
        </w:rPr>
      </w:pPr>
      <w:r w:rsidRPr="00C0469E">
        <w:rPr>
          <w:szCs w:val="28"/>
          <w:lang w:val="ru-RU"/>
        </w:rPr>
        <w:t xml:space="preserve">2.13. Максимальный срок ожидания в очереди при подаче запроса </w:t>
      </w:r>
      <w:r w:rsidR="003344F9">
        <w:rPr>
          <w:szCs w:val="28"/>
          <w:lang w:val="ru-RU"/>
        </w:rPr>
        <w:t xml:space="preserve">                             </w:t>
      </w:r>
      <w:r w:rsidRPr="00C0469E">
        <w:rPr>
          <w:szCs w:val="28"/>
          <w:lang w:val="ru-RU"/>
        </w:rPr>
        <w:t>о предоставлении муниципальной услуги и при получении результата предоставления муниципальной услуги составляет не более 15 минут</w:t>
      </w:r>
      <w:r w:rsidRPr="00A60B50">
        <w:rPr>
          <w:color w:val="1D1B11"/>
          <w:szCs w:val="28"/>
          <w:lang w:val="ru-RU"/>
        </w:rPr>
        <w:t>.</w:t>
      </w:r>
    </w:p>
    <w:p w:rsidR="00B8025B" w:rsidRPr="00C37EA7" w:rsidRDefault="00B8025B" w:rsidP="00281836">
      <w:pPr>
        <w:pStyle w:val="a3"/>
        <w:tabs>
          <w:tab w:val="left" w:pos="142"/>
          <w:tab w:val="left" w:pos="284"/>
        </w:tabs>
        <w:ind w:firstLine="709"/>
        <w:jc w:val="both"/>
        <w:rPr>
          <w:color w:val="1D1B11"/>
          <w:szCs w:val="28"/>
          <w:lang w:val="ru-RU"/>
        </w:rPr>
      </w:pPr>
      <w:r w:rsidRPr="00C37EA7">
        <w:rPr>
          <w:color w:val="1D1B11"/>
          <w:szCs w:val="28"/>
        </w:rPr>
        <w:t>2.1</w:t>
      </w:r>
      <w:r w:rsidR="00C17527">
        <w:rPr>
          <w:color w:val="1D1B11"/>
          <w:szCs w:val="28"/>
          <w:lang w:val="ru-RU"/>
        </w:rPr>
        <w:t>4</w:t>
      </w:r>
      <w:r w:rsidR="00C92F98" w:rsidRPr="00C37EA7">
        <w:rPr>
          <w:color w:val="1D1B11"/>
          <w:szCs w:val="28"/>
        </w:rPr>
        <w:t>. Срок регистрации запроса заявителя о пред</w:t>
      </w:r>
      <w:r w:rsidR="004866D1" w:rsidRPr="00C37EA7">
        <w:rPr>
          <w:color w:val="1D1B11"/>
          <w:szCs w:val="28"/>
        </w:rPr>
        <w:t>оставлении муниципальной услуги</w:t>
      </w:r>
    </w:p>
    <w:p w:rsidR="00B8025B" w:rsidRPr="00C37EA7" w:rsidRDefault="00B8025B" w:rsidP="00281836">
      <w:pPr>
        <w:pStyle w:val="a3"/>
        <w:tabs>
          <w:tab w:val="left" w:pos="142"/>
          <w:tab w:val="left" w:pos="284"/>
        </w:tabs>
        <w:ind w:firstLine="709"/>
        <w:jc w:val="both"/>
        <w:rPr>
          <w:szCs w:val="28"/>
          <w:lang w:val="ru-RU"/>
        </w:rPr>
      </w:pPr>
      <w:r w:rsidRPr="00C37EA7">
        <w:rPr>
          <w:szCs w:val="28"/>
        </w:rPr>
        <w:t>2.1</w:t>
      </w:r>
      <w:r w:rsidR="00C17527">
        <w:rPr>
          <w:szCs w:val="28"/>
          <w:lang w:val="ru-RU"/>
        </w:rPr>
        <w:t>4</w:t>
      </w:r>
      <w:r w:rsidRPr="00C37EA7">
        <w:rPr>
          <w:szCs w:val="28"/>
        </w:rPr>
        <w:t>.1. Запрос заявителя о предоставлении муниципальной услуги регистрируется в Администрации в срок не позднее 1 рабочего дня, следующего за днем поступления в Администрацию.</w:t>
      </w:r>
    </w:p>
    <w:p w:rsidR="00B8025B" w:rsidRDefault="00B8025B" w:rsidP="00281836">
      <w:pPr>
        <w:pStyle w:val="a3"/>
        <w:tabs>
          <w:tab w:val="left" w:pos="142"/>
          <w:tab w:val="left" w:pos="284"/>
        </w:tabs>
        <w:ind w:firstLine="709"/>
        <w:jc w:val="both"/>
        <w:rPr>
          <w:szCs w:val="28"/>
          <w:lang w:val="ru-RU"/>
        </w:rPr>
      </w:pPr>
      <w:r w:rsidRPr="00C37EA7">
        <w:rPr>
          <w:szCs w:val="28"/>
        </w:rPr>
        <w:t>2.1</w:t>
      </w:r>
      <w:r w:rsidR="00C17527">
        <w:rPr>
          <w:szCs w:val="28"/>
          <w:lang w:val="ru-RU"/>
        </w:rPr>
        <w:t>4</w:t>
      </w:r>
      <w:r w:rsidRPr="00C37EA7">
        <w:rPr>
          <w:szCs w:val="28"/>
        </w:rPr>
        <w:t>.2. Регистрация запроса заявителя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0D464F" w:rsidRDefault="00B8025B" w:rsidP="00281836">
      <w:pPr>
        <w:pStyle w:val="a3"/>
        <w:tabs>
          <w:tab w:val="left" w:pos="142"/>
          <w:tab w:val="left" w:pos="284"/>
        </w:tabs>
        <w:ind w:firstLine="709"/>
        <w:jc w:val="both"/>
        <w:rPr>
          <w:szCs w:val="28"/>
          <w:lang w:val="ru-RU"/>
        </w:rPr>
      </w:pPr>
      <w:r w:rsidRPr="00C37EA7">
        <w:rPr>
          <w:szCs w:val="28"/>
        </w:rPr>
        <w:t>2.1</w:t>
      </w:r>
      <w:r w:rsidR="00C17527">
        <w:rPr>
          <w:szCs w:val="28"/>
          <w:lang w:val="ru-RU"/>
        </w:rPr>
        <w:t>4</w:t>
      </w:r>
      <w:r w:rsidRPr="00C37EA7">
        <w:rPr>
          <w:szCs w:val="28"/>
        </w:rPr>
        <w:t>.</w:t>
      </w:r>
      <w:r w:rsidRPr="00C37EA7">
        <w:rPr>
          <w:szCs w:val="28"/>
          <w:lang w:val="ru-RU"/>
        </w:rPr>
        <w:t>3</w:t>
      </w:r>
      <w:r w:rsidRPr="00C37EA7">
        <w:rPr>
          <w:szCs w:val="28"/>
        </w:rPr>
        <w:t xml:space="preserve">. Регистрация запроса </w:t>
      </w:r>
      <w:r w:rsidR="00433202">
        <w:rPr>
          <w:szCs w:val="28"/>
          <w:lang w:val="ru-RU"/>
        </w:rPr>
        <w:t>заявителя</w:t>
      </w:r>
      <w:r w:rsidRPr="00C37EA7">
        <w:rPr>
          <w:szCs w:val="28"/>
        </w:rPr>
        <w:t xml:space="preserve"> о предоставлении муниципальной услуги, направленного в форме электронного документа посредством </w:t>
      </w:r>
      <w:r w:rsidR="00433202">
        <w:rPr>
          <w:color w:val="000000"/>
          <w:szCs w:val="28"/>
          <w:lang w:val="ru-RU"/>
        </w:rPr>
        <w:t>Портала</w:t>
      </w:r>
      <w:r w:rsidRPr="00C37EA7">
        <w:rPr>
          <w:color w:val="000000"/>
          <w:szCs w:val="28"/>
        </w:rPr>
        <w:t xml:space="preserve"> государственных и муниципальных услуг (функций) Ленинградской области</w:t>
      </w:r>
      <w:r w:rsidRPr="00C37EA7">
        <w:rPr>
          <w:szCs w:val="28"/>
        </w:rPr>
        <w:t xml:space="preserve">, при наличии технической возможности, осуществляется в течение 1 рабочего дня </w:t>
      </w:r>
      <w:r w:rsidR="003344F9">
        <w:rPr>
          <w:szCs w:val="28"/>
          <w:lang w:val="ru-RU"/>
        </w:rPr>
        <w:t xml:space="preserve">                     </w:t>
      </w:r>
      <w:r w:rsidRPr="00C37EA7">
        <w:rPr>
          <w:szCs w:val="28"/>
        </w:rPr>
        <w:t>с даты получения такого запроса.</w:t>
      </w:r>
    </w:p>
    <w:p w:rsidR="000D464F" w:rsidRPr="003F7475" w:rsidRDefault="000D464F" w:rsidP="00281836">
      <w:pPr>
        <w:pStyle w:val="a3"/>
        <w:tabs>
          <w:tab w:val="left" w:pos="142"/>
          <w:tab w:val="left" w:pos="284"/>
        </w:tabs>
        <w:ind w:firstLine="709"/>
        <w:jc w:val="both"/>
        <w:rPr>
          <w:szCs w:val="28"/>
        </w:rPr>
      </w:pPr>
      <w:r w:rsidRPr="00956F7E">
        <w:rPr>
          <w:szCs w:val="28"/>
        </w:rPr>
        <w:t xml:space="preserve">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003344F9" w:rsidRPr="003F7475">
        <w:rPr>
          <w:szCs w:val="28"/>
        </w:rPr>
        <w:t xml:space="preserve">                  </w:t>
      </w:r>
      <w:r w:rsidRPr="00956F7E">
        <w:rPr>
          <w:szCs w:val="28"/>
        </w:rPr>
        <w:t>и перечнем документов, необходимых для предоставления муниципальной услуги.</w:t>
      </w:r>
    </w:p>
    <w:p w:rsidR="000D464F" w:rsidRPr="00281836" w:rsidRDefault="000D464F" w:rsidP="00281836">
      <w:pPr>
        <w:tabs>
          <w:tab w:val="left" w:pos="142"/>
          <w:tab w:val="left" w:pos="284"/>
        </w:tabs>
        <w:ind w:firstLine="709"/>
        <w:jc w:val="both"/>
        <w:rPr>
          <w:sz w:val="28"/>
          <w:szCs w:val="28"/>
          <w:lang w:eastAsia="x-none"/>
        </w:rPr>
      </w:pPr>
      <w:r w:rsidRPr="00281836">
        <w:rPr>
          <w:sz w:val="28"/>
          <w:szCs w:val="28"/>
          <w:lang w:val="x-none" w:eastAsia="x-none"/>
        </w:rPr>
        <w:t>2.1</w:t>
      </w:r>
      <w:r w:rsidRPr="00281836">
        <w:rPr>
          <w:sz w:val="28"/>
          <w:szCs w:val="28"/>
          <w:lang w:eastAsia="x-none"/>
        </w:rPr>
        <w:t>5</w:t>
      </w:r>
      <w:r w:rsidRPr="00281836">
        <w:rPr>
          <w:sz w:val="28"/>
          <w:szCs w:val="28"/>
          <w:lang w:val="x-none" w:eastAsia="x-none"/>
        </w:rPr>
        <w:t>.1. Предоставление</w:t>
      </w:r>
      <w:r w:rsidRPr="00281836">
        <w:rPr>
          <w:sz w:val="28"/>
          <w:szCs w:val="28"/>
          <w:lang w:eastAsia="x-none"/>
        </w:rPr>
        <w:t xml:space="preserve"> муниципальной</w:t>
      </w:r>
      <w:r w:rsidRPr="00281836">
        <w:rPr>
          <w:sz w:val="28"/>
          <w:szCs w:val="28"/>
          <w:lang w:val="x-none" w:eastAsia="x-none"/>
        </w:rPr>
        <w:t xml:space="preserve"> услуги осуществляется </w:t>
      </w:r>
      <w:r w:rsidR="003344F9">
        <w:rPr>
          <w:sz w:val="28"/>
          <w:szCs w:val="28"/>
          <w:lang w:eastAsia="x-none"/>
        </w:rPr>
        <w:t xml:space="preserve">                                 </w:t>
      </w:r>
      <w:r w:rsidRPr="00281836">
        <w:rPr>
          <w:sz w:val="28"/>
          <w:szCs w:val="28"/>
          <w:lang w:val="x-none" w:eastAsia="x-none"/>
        </w:rPr>
        <w:t xml:space="preserve">в специально выделенных для этих целей помещениях </w:t>
      </w:r>
      <w:r w:rsidR="00A017CD" w:rsidRPr="00281836">
        <w:rPr>
          <w:sz w:val="28"/>
          <w:szCs w:val="28"/>
          <w:lang w:eastAsia="x-none"/>
        </w:rPr>
        <w:t xml:space="preserve">Администрации </w:t>
      </w:r>
      <w:r w:rsidRPr="00281836">
        <w:rPr>
          <w:sz w:val="28"/>
          <w:szCs w:val="28"/>
          <w:lang w:val="x-none" w:eastAsia="x-none"/>
        </w:rPr>
        <w:t>и</w:t>
      </w:r>
      <w:r w:rsidRPr="00281836">
        <w:rPr>
          <w:sz w:val="28"/>
          <w:szCs w:val="28"/>
          <w:lang w:eastAsia="x-none"/>
        </w:rPr>
        <w:t xml:space="preserve">ли </w:t>
      </w:r>
      <w:r w:rsidR="003344F9">
        <w:rPr>
          <w:sz w:val="28"/>
          <w:szCs w:val="28"/>
          <w:lang w:eastAsia="x-none"/>
        </w:rPr>
        <w:t xml:space="preserve">                      </w:t>
      </w:r>
      <w:r w:rsidRPr="00281836">
        <w:rPr>
          <w:sz w:val="28"/>
          <w:szCs w:val="28"/>
          <w:lang w:eastAsia="x-none"/>
        </w:rPr>
        <w:t>в</w:t>
      </w:r>
      <w:r w:rsidRPr="00281836">
        <w:rPr>
          <w:sz w:val="28"/>
          <w:szCs w:val="28"/>
          <w:lang w:val="x-none" w:eastAsia="x-none"/>
        </w:rPr>
        <w:t xml:space="preserve"> МФЦ</w:t>
      </w:r>
      <w:r w:rsidRPr="00281836">
        <w:rPr>
          <w:sz w:val="28"/>
          <w:szCs w:val="28"/>
          <w:lang w:eastAsia="x-none"/>
        </w:rPr>
        <w:t>.</w:t>
      </w:r>
    </w:p>
    <w:p w:rsidR="000D464F" w:rsidRPr="00281836" w:rsidRDefault="000D464F" w:rsidP="000D464F">
      <w:pPr>
        <w:tabs>
          <w:tab w:val="left" w:pos="142"/>
          <w:tab w:val="left" w:pos="284"/>
        </w:tabs>
        <w:ind w:firstLine="709"/>
        <w:jc w:val="both"/>
        <w:rPr>
          <w:sz w:val="28"/>
          <w:szCs w:val="28"/>
          <w:lang w:eastAsia="x-none"/>
        </w:rPr>
      </w:pPr>
      <w:r w:rsidRPr="00281836">
        <w:rPr>
          <w:sz w:val="28"/>
          <w:szCs w:val="28"/>
          <w:lang w:eastAsia="x-none"/>
        </w:rPr>
        <w:lastRenderedPageBreak/>
        <w:t xml:space="preserve">2.15.2. Наличие на территории, прилегающей к зданию, не менее </w:t>
      </w:r>
      <w:r w:rsidR="003344F9">
        <w:rPr>
          <w:sz w:val="28"/>
          <w:szCs w:val="28"/>
          <w:lang w:eastAsia="x-none"/>
        </w:rPr>
        <w:t xml:space="preserve">                            </w:t>
      </w:r>
      <w:r w:rsidRPr="00281836">
        <w:rPr>
          <w:sz w:val="28"/>
          <w:szCs w:val="28"/>
          <w:lang w:eastAsia="x-none"/>
        </w:rP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3344F9">
        <w:rPr>
          <w:sz w:val="28"/>
          <w:szCs w:val="28"/>
          <w:lang w:eastAsia="x-none"/>
        </w:rPr>
        <w:t xml:space="preserve">                      </w:t>
      </w:r>
      <w:r w:rsidRPr="00281836">
        <w:rPr>
          <w:sz w:val="28"/>
          <w:szCs w:val="28"/>
          <w:lang w:eastAsia="x-none"/>
        </w:rPr>
        <w:t>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D464F" w:rsidRPr="00281836" w:rsidRDefault="000D464F" w:rsidP="000D464F">
      <w:pPr>
        <w:tabs>
          <w:tab w:val="left" w:pos="142"/>
          <w:tab w:val="left" w:pos="284"/>
        </w:tabs>
        <w:ind w:firstLine="709"/>
        <w:jc w:val="both"/>
        <w:rPr>
          <w:sz w:val="28"/>
          <w:szCs w:val="28"/>
          <w:lang w:eastAsia="x-none"/>
        </w:rPr>
      </w:pPr>
      <w:r w:rsidRPr="00281836">
        <w:rPr>
          <w:sz w:val="28"/>
          <w:szCs w:val="28"/>
          <w:lang w:eastAsia="x-none"/>
        </w:rPr>
        <w:t xml:space="preserve">2.15.3. Помещения размещаются преимущественно на нижних, предпочтительнее на первых этажах здания, с предоставлением доступа </w:t>
      </w:r>
      <w:r w:rsidR="003344F9">
        <w:rPr>
          <w:sz w:val="28"/>
          <w:szCs w:val="28"/>
          <w:lang w:eastAsia="x-none"/>
        </w:rPr>
        <w:t xml:space="preserve">                                </w:t>
      </w:r>
      <w:r w:rsidRPr="00281836">
        <w:rPr>
          <w:sz w:val="28"/>
          <w:szCs w:val="28"/>
          <w:lang w:eastAsia="x-none"/>
        </w:rPr>
        <w:t>в помещение инвалидам.</w:t>
      </w:r>
    </w:p>
    <w:p w:rsidR="000D464F" w:rsidRPr="00281836" w:rsidRDefault="000D464F" w:rsidP="000D464F">
      <w:pPr>
        <w:tabs>
          <w:tab w:val="left" w:pos="142"/>
          <w:tab w:val="left" w:pos="284"/>
        </w:tabs>
        <w:ind w:firstLine="709"/>
        <w:jc w:val="both"/>
        <w:rPr>
          <w:strike/>
          <w:color w:val="FF0000"/>
          <w:sz w:val="28"/>
          <w:szCs w:val="28"/>
          <w:lang w:eastAsia="x-none"/>
        </w:rPr>
      </w:pPr>
      <w:r w:rsidRPr="00281836">
        <w:rPr>
          <w:sz w:val="28"/>
          <w:szCs w:val="28"/>
          <w:lang w:eastAsia="x-none"/>
        </w:rPr>
        <w:t>2.15.4. Вход в здание (помещение) и выход из него оборудуются, информационными табличками (вывесками), содержащие информацию о режиме его работы.</w:t>
      </w:r>
    </w:p>
    <w:p w:rsidR="000D464F" w:rsidRPr="00281836" w:rsidRDefault="000D464F" w:rsidP="000D464F">
      <w:pPr>
        <w:tabs>
          <w:tab w:val="left" w:pos="142"/>
          <w:tab w:val="left" w:pos="284"/>
        </w:tabs>
        <w:ind w:firstLine="709"/>
        <w:jc w:val="both"/>
        <w:rPr>
          <w:sz w:val="28"/>
          <w:szCs w:val="28"/>
          <w:lang w:eastAsia="x-none"/>
        </w:rPr>
      </w:pPr>
      <w:r w:rsidRPr="00281836">
        <w:rPr>
          <w:sz w:val="28"/>
          <w:szCs w:val="28"/>
          <w:lang w:eastAsia="x-none"/>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D464F" w:rsidRPr="00281836" w:rsidRDefault="000D464F" w:rsidP="000D464F">
      <w:pPr>
        <w:tabs>
          <w:tab w:val="left" w:pos="142"/>
          <w:tab w:val="left" w:pos="284"/>
        </w:tabs>
        <w:ind w:firstLine="709"/>
        <w:jc w:val="both"/>
        <w:rPr>
          <w:sz w:val="28"/>
          <w:szCs w:val="28"/>
          <w:lang w:eastAsia="x-none"/>
        </w:rPr>
      </w:pPr>
      <w:r w:rsidRPr="00281836">
        <w:rPr>
          <w:sz w:val="28"/>
          <w:szCs w:val="28"/>
          <w:lang w:eastAsia="x-none"/>
        </w:rPr>
        <w:t xml:space="preserve">2.15.6. При необходимости инвалиду предоставляется помощник из числа работников </w:t>
      </w:r>
      <w:r w:rsidR="00A017CD" w:rsidRPr="00281836">
        <w:rPr>
          <w:sz w:val="28"/>
          <w:szCs w:val="28"/>
          <w:lang w:eastAsia="x-none"/>
        </w:rPr>
        <w:t xml:space="preserve">Администрации, </w:t>
      </w:r>
      <w:r w:rsidRPr="00281836">
        <w:rPr>
          <w:sz w:val="28"/>
          <w:szCs w:val="28"/>
          <w:lang w:eastAsia="x-none"/>
        </w:rPr>
        <w:t>МФЦ для преодоления барьеров, возникающих при предоставлении муниципальной услуги наравне с другими гражданами.</w:t>
      </w:r>
    </w:p>
    <w:p w:rsidR="000D464F" w:rsidRPr="00281836" w:rsidRDefault="000D464F" w:rsidP="000D464F">
      <w:pPr>
        <w:tabs>
          <w:tab w:val="left" w:pos="142"/>
          <w:tab w:val="left" w:pos="284"/>
        </w:tabs>
        <w:ind w:firstLine="709"/>
        <w:jc w:val="both"/>
        <w:rPr>
          <w:sz w:val="28"/>
          <w:szCs w:val="28"/>
          <w:lang w:eastAsia="x-none"/>
        </w:rPr>
      </w:pPr>
      <w:r w:rsidRPr="00281836">
        <w:rPr>
          <w:sz w:val="28"/>
          <w:szCs w:val="28"/>
          <w:lang w:eastAsia="x-none"/>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D464F" w:rsidRPr="00281836" w:rsidRDefault="000D464F" w:rsidP="000D464F">
      <w:pPr>
        <w:tabs>
          <w:tab w:val="left" w:pos="142"/>
          <w:tab w:val="left" w:pos="284"/>
        </w:tabs>
        <w:ind w:firstLine="709"/>
        <w:jc w:val="both"/>
        <w:rPr>
          <w:sz w:val="28"/>
          <w:szCs w:val="28"/>
          <w:lang w:eastAsia="x-none"/>
        </w:rPr>
      </w:pPr>
      <w:r w:rsidRPr="00281836">
        <w:rPr>
          <w:sz w:val="28"/>
          <w:szCs w:val="28"/>
          <w:lang w:eastAsia="x-none"/>
        </w:rPr>
        <w:t xml:space="preserve">2.15.8. Наличие визуальной, текстовой и мультимедийной информации </w:t>
      </w:r>
      <w:r w:rsidR="003344F9">
        <w:rPr>
          <w:sz w:val="28"/>
          <w:szCs w:val="28"/>
          <w:lang w:eastAsia="x-none"/>
        </w:rPr>
        <w:t xml:space="preserve">                          </w:t>
      </w:r>
      <w:r w:rsidRPr="00281836">
        <w:rPr>
          <w:sz w:val="28"/>
          <w:szCs w:val="28"/>
          <w:lang w:eastAsia="x-none"/>
        </w:rPr>
        <w:t>о порядке предоставления муниципальных услуг, знаков, выполненных рельефно-точечным шрифтом Брайля.</w:t>
      </w:r>
    </w:p>
    <w:p w:rsidR="000D464F" w:rsidRPr="00281836" w:rsidRDefault="000D464F" w:rsidP="000D464F">
      <w:pPr>
        <w:tabs>
          <w:tab w:val="left" w:pos="142"/>
          <w:tab w:val="left" w:pos="284"/>
        </w:tabs>
        <w:ind w:firstLine="709"/>
        <w:jc w:val="both"/>
        <w:rPr>
          <w:sz w:val="28"/>
          <w:szCs w:val="28"/>
          <w:lang w:eastAsia="x-none"/>
        </w:rPr>
      </w:pPr>
      <w:r w:rsidRPr="00281836">
        <w:rPr>
          <w:sz w:val="28"/>
          <w:szCs w:val="28"/>
          <w:lang w:eastAsia="x-none"/>
        </w:rPr>
        <w:t>2.15.9.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D464F" w:rsidRPr="00281836" w:rsidRDefault="000D464F" w:rsidP="000D464F">
      <w:pPr>
        <w:tabs>
          <w:tab w:val="left" w:pos="142"/>
          <w:tab w:val="left" w:pos="284"/>
        </w:tabs>
        <w:ind w:firstLine="709"/>
        <w:jc w:val="both"/>
        <w:rPr>
          <w:sz w:val="28"/>
          <w:szCs w:val="28"/>
          <w:lang w:eastAsia="x-none"/>
        </w:rPr>
      </w:pPr>
      <w:r w:rsidRPr="00281836">
        <w:rPr>
          <w:sz w:val="28"/>
          <w:szCs w:val="28"/>
          <w:lang w:eastAsia="x-none"/>
        </w:rPr>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D464F" w:rsidRPr="00281836" w:rsidRDefault="000D464F" w:rsidP="000D464F">
      <w:pPr>
        <w:tabs>
          <w:tab w:val="left" w:pos="142"/>
          <w:tab w:val="left" w:pos="284"/>
        </w:tabs>
        <w:ind w:firstLine="709"/>
        <w:jc w:val="both"/>
        <w:rPr>
          <w:sz w:val="28"/>
          <w:szCs w:val="28"/>
          <w:lang w:eastAsia="x-none"/>
        </w:rPr>
      </w:pPr>
      <w:r w:rsidRPr="00281836">
        <w:rPr>
          <w:sz w:val="28"/>
          <w:szCs w:val="28"/>
          <w:lang w:eastAsia="x-none"/>
        </w:rPr>
        <w:t xml:space="preserve">2.15.11. Помещения приема и выдачи документов должны предусматривать места для ожидания, информирования и приема заявителей. </w:t>
      </w:r>
    </w:p>
    <w:p w:rsidR="000D464F" w:rsidRPr="00281836" w:rsidRDefault="000D464F" w:rsidP="000D464F">
      <w:pPr>
        <w:tabs>
          <w:tab w:val="left" w:pos="142"/>
          <w:tab w:val="left" w:pos="284"/>
        </w:tabs>
        <w:ind w:firstLine="709"/>
        <w:jc w:val="both"/>
        <w:rPr>
          <w:sz w:val="28"/>
          <w:szCs w:val="28"/>
          <w:lang w:eastAsia="x-none"/>
        </w:rPr>
      </w:pPr>
      <w:r w:rsidRPr="00281836">
        <w:rPr>
          <w:sz w:val="28"/>
          <w:szCs w:val="28"/>
          <w:lang w:eastAsia="x-none"/>
        </w:rPr>
        <w:t xml:space="preserve">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w:t>
      </w:r>
      <w:r w:rsidR="003344F9">
        <w:rPr>
          <w:sz w:val="28"/>
          <w:szCs w:val="28"/>
          <w:lang w:eastAsia="x-none"/>
        </w:rPr>
        <w:t xml:space="preserve">                    </w:t>
      </w:r>
      <w:r w:rsidRPr="00281836">
        <w:rPr>
          <w:sz w:val="28"/>
          <w:szCs w:val="28"/>
          <w:lang w:eastAsia="x-none"/>
        </w:rPr>
        <w:t>и исчерпывающую информацию, необходимую для получения муниципальной услуги, и информацию о часах приема заявлений.</w:t>
      </w:r>
    </w:p>
    <w:p w:rsidR="000D464F" w:rsidRPr="00281836" w:rsidRDefault="000D464F" w:rsidP="000D464F">
      <w:pPr>
        <w:tabs>
          <w:tab w:val="left" w:pos="142"/>
          <w:tab w:val="left" w:pos="284"/>
        </w:tabs>
        <w:ind w:firstLine="709"/>
        <w:jc w:val="both"/>
        <w:rPr>
          <w:sz w:val="28"/>
          <w:szCs w:val="28"/>
          <w:lang w:eastAsia="x-none"/>
        </w:rPr>
      </w:pPr>
      <w:r w:rsidRPr="00281836">
        <w:rPr>
          <w:sz w:val="28"/>
          <w:szCs w:val="28"/>
          <w:lang w:eastAsia="x-none"/>
        </w:rPr>
        <w:t xml:space="preserve">2.15.13. Места для проведения личного приема </w:t>
      </w:r>
      <w:r w:rsidR="003F7475">
        <w:rPr>
          <w:sz w:val="28"/>
          <w:szCs w:val="28"/>
          <w:lang w:eastAsia="x-none"/>
        </w:rPr>
        <w:t xml:space="preserve">заявителей оборудуются столами, </w:t>
      </w:r>
      <w:r w:rsidRPr="00281836">
        <w:rPr>
          <w:sz w:val="28"/>
          <w:szCs w:val="28"/>
          <w:lang w:eastAsia="x-none"/>
        </w:rPr>
        <w:t xml:space="preserve">стульями, обеспечиваются канцелярскими принадлежностями </w:t>
      </w:r>
      <w:r w:rsidR="003344F9">
        <w:rPr>
          <w:sz w:val="28"/>
          <w:szCs w:val="28"/>
          <w:lang w:eastAsia="x-none"/>
        </w:rPr>
        <w:t xml:space="preserve">                              </w:t>
      </w:r>
      <w:r w:rsidRPr="00281836">
        <w:rPr>
          <w:sz w:val="28"/>
          <w:szCs w:val="28"/>
          <w:lang w:eastAsia="x-none"/>
        </w:rPr>
        <w:t>для написания письменных обращений.</w:t>
      </w:r>
    </w:p>
    <w:p w:rsidR="000D464F" w:rsidRPr="00281836" w:rsidRDefault="000D464F" w:rsidP="000D464F">
      <w:pPr>
        <w:tabs>
          <w:tab w:val="left" w:pos="142"/>
          <w:tab w:val="left" w:pos="284"/>
        </w:tabs>
        <w:ind w:firstLine="709"/>
        <w:jc w:val="both"/>
        <w:rPr>
          <w:sz w:val="28"/>
          <w:szCs w:val="28"/>
          <w:lang w:eastAsia="x-none"/>
        </w:rPr>
      </w:pPr>
      <w:r w:rsidRPr="00281836">
        <w:rPr>
          <w:sz w:val="28"/>
          <w:szCs w:val="28"/>
          <w:lang w:val="x-none" w:eastAsia="x-none"/>
        </w:rPr>
        <w:t>2.1</w:t>
      </w:r>
      <w:r w:rsidRPr="00281836">
        <w:rPr>
          <w:sz w:val="28"/>
          <w:szCs w:val="28"/>
          <w:lang w:eastAsia="x-none"/>
        </w:rPr>
        <w:t>6</w:t>
      </w:r>
      <w:r w:rsidRPr="00281836">
        <w:rPr>
          <w:sz w:val="28"/>
          <w:szCs w:val="28"/>
          <w:lang w:val="x-none" w:eastAsia="x-none"/>
        </w:rPr>
        <w:t>. Показатели доступности и качества</w:t>
      </w:r>
      <w:r w:rsidRPr="00281836">
        <w:rPr>
          <w:sz w:val="28"/>
          <w:szCs w:val="28"/>
          <w:lang w:eastAsia="x-none"/>
        </w:rPr>
        <w:t xml:space="preserve"> муниципальной</w:t>
      </w:r>
      <w:r w:rsidRPr="00281836">
        <w:rPr>
          <w:sz w:val="28"/>
          <w:szCs w:val="28"/>
          <w:lang w:val="x-none" w:eastAsia="x-none"/>
        </w:rPr>
        <w:t xml:space="preserve"> услуги</w:t>
      </w:r>
      <w:r w:rsidRPr="00281836">
        <w:rPr>
          <w:sz w:val="28"/>
          <w:szCs w:val="28"/>
          <w:lang w:eastAsia="x-none"/>
        </w:rPr>
        <w:t>.</w:t>
      </w:r>
    </w:p>
    <w:p w:rsidR="000D464F" w:rsidRPr="00281836" w:rsidRDefault="000D464F" w:rsidP="000D464F">
      <w:pPr>
        <w:tabs>
          <w:tab w:val="left" w:pos="142"/>
          <w:tab w:val="left" w:pos="284"/>
        </w:tabs>
        <w:ind w:firstLine="709"/>
        <w:jc w:val="both"/>
        <w:rPr>
          <w:color w:val="FF0000"/>
          <w:sz w:val="28"/>
          <w:szCs w:val="28"/>
          <w:lang w:val="x-none" w:eastAsia="x-none"/>
        </w:rPr>
      </w:pPr>
      <w:r w:rsidRPr="00281836">
        <w:rPr>
          <w:sz w:val="28"/>
          <w:szCs w:val="28"/>
          <w:lang w:val="x-none" w:eastAsia="x-none"/>
        </w:rPr>
        <w:lastRenderedPageBreak/>
        <w:t>2.1</w:t>
      </w:r>
      <w:r w:rsidRPr="00281836">
        <w:rPr>
          <w:sz w:val="28"/>
          <w:szCs w:val="28"/>
          <w:lang w:eastAsia="x-none"/>
        </w:rPr>
        <w:t>6</w:t>
      </w:r>
      <w:r w:rsidRPr="00281836">
        <w:rPr>
          <w:sz w:val="28"/>
          <w:szCs w:val="28"/>
          <w:lang w:val="x-none" w:eastAsia="x-none"/>
        </w:rPr>
        <w:t xml:space="preserve">.1. Показатели доступности </w:t>
      </w:r>
      <w:r w:rsidRPr="00281836">
        <w:rPr>
          <w:sz w:val="28"/>
          <w:szCs w:val="28"/>
          <w:lang w:eastAsia="x-none"/>
        </w:rPr>
        <w:t>муниципальной</w:t>
      </w:r>
      <w:r w:rsidRPr="00281836">
        <w:rPr>
          <w:sz w:val="28"/>
          <w:szCs w:val="28"/>
          <w:lang w:val="x-none" w:eastAsia="x-none"/>
        </w:rPr>
        <w:t xml:space="preserve"> услуги</w:t>
      </w:r>
      <w:r w:rsidRPr="00281836">
        <w:rPr>
          <w:sz w:val="28"/>
          <w:szCs w:val="28"/>
          <w:lang w:eastAsia="x-none"/>
        </w:rPr>
        <w:t xml:space="preserve"> (общие, применимые в отношении всех заявителей)</w:t>
      </w:r>
      <w:r w:rsidRPr="00281836">
        <w:rPr>
          <w:sz w:val="28"/>
          <w:szCs w:val="28"/>
          <w:lang w:val="x-none" w:eastAsia="x-none"/>
        </w:rPr>
        <w:t>:</w:t>
      </w:r>
    </w:p>
    <w:p w:rsidR="000D464F" w:rsidRPr="00281836" w:rsidRDefault="000D464F" w:rsidP="000D464F">
      <w:pPr>
        <w:ind w:firstLine="709"/>
        <w:jc w:val="both"/>
        <w:rPr>
          <w:sz w:val="28"/>
          <w:szCs w:val="28"/>
          <w:lang w:val="x-none" w:eastAsia="x-none"/>
        </w:rPr>
      </w:pPr>
      <w:r w:rsidRPr="00281836">
        <w:rPr>
          <w:sz w:val="28"/>
          <w:szCs w:val="28"/>
          <w:lang w:eastAsia="x-none"/>
        </w:rPr>
        <w:t>1)</w:t>
      </w:r>
      <w:r w:rsidRPr="00281836">
        <w:rPr>
          <w:sz w:val="28"/>
          <w:szCs w:val="28"/>
          <w:lang w:val="x-none" w:eastAsia="x-none"/>
        </w:rPr>
        <w:t xml:space="preserve"> равные права и возможности при получении </w:t>
      </w:r>
      <w:r w:rsidRPr="00281836">
        <w:rPr>
          <w:sz w:val="28"/>
          <w:szCs w:val="28"/>
          <w:lang w:eastAsia="x-none"/>
        </w:rPr>
        <w:t xml:space="preserve">муниципальной </w:t>
      </w:r>
      <w:r w:rsidRPr="00281836">
        <w:rPr>
          <w:sz w:val="28"/>
          <w:szCs w:val="28"/>
          <w:lang w:val="x-none" w:eastAsia="x-none"/>
        </w:rPr>
        <w:t xml:space="preserve">услуги </w:t>
      </w:r>
      <w:r w:rsidR="003344F9">
        <w:rPr>
          <w:sz w:val="28"/>
          <w:szCs w:val="28"/>
          <w:lang w:eastAsia="x-none"/>
        </w:rPr>
        <w:t xml:space="preserve">                    </w:t>
      </w:r>
      <w:r w:rsidRPr="00281836">
        <w:rPr>
          <w:sz w:val="28"/>
          <w:szCs w:val="28"/>
          <w:lang w:val="x-none" w:eastAsia="x-none"/>
        </w:rPr>
        <w:t>для заявителей;</w:t>
      </w:r>
    </w:p>
    <w:p w:rsidR="000D464F" w:rsidRPr="00281836" w:rsidRDefault="000D464F" w:rsidP="000D464F">
      <w:pPr>
        <w:tabs>
          <w:tab w:val="left" w:pos="142"/>
          <w:tab w:val="left" w:pos="284"/>
        </w:tabs>
        <w:ind w:firstLine="709"/>
        <w:jc w:val="both"/>
        <w:rPr>
          <w:sz w:val="28"/>
          <w:szCs w:val="28"/>
          <w:lang w:eastAsia="x-none"/>
        </w:rPr>
      </w:pPr>
      <w:r w:rsidRPr="00281836">
        <w:rPr>
          <w:sz w:val="28"/>
          <w:szCs w:val="28"/>
          <w:lang w:eastAsia="x-none"/>
        </w:rPr>
        <w:t xml:space="preserve">2) </w:t>
      </w:r>
      <w:r w:rsidRPr="00281836">
        <w:rPr>
          <w:sz w:val="28"/>
          <w:szCs w:val="28"/>
          <w:lang w:val="x-none" w:eastAsia="x-none"/>
        </w:rPr>
        <w:t>транспортная доступность к мест</w:t>
      </w:r>
      <w:r w:rsidRPr="00281836">
        <w:rPr>
          <w:sz w:val="28"/>
          <w:szCs w:val="28"/>
          <w:lang w:eastAsia="x-none"/>
        </w:rPr>
        <w:t>у</w:t>
      </w:r>
      <w:r w:rsidRPr="00281836">
        <w:rPr>
          <w:sz w:val="28"/>
          <w:szCs w:val="28"/>
          <w:lang w:val="x-none" w:eastAsia="x-none"/>
        </w:rPr>
        <w:t xml:space="preserve"> предоставления </w:t>
      </w:r>
      <w:r w:rsidRPr="00281836">
        <w:rPr>
          <w:sz w:val="28"/>
          <w:szCs w:val="28"/>
          <w:lang w:eastAsia="x-none"/>
        </w:rPr>
        <w:t xml:space="preserve">муниципальной </w:t>
      </w:r>
      <w:r w:rsidRPr="00281836">
        <w:rPr>
          <w:sz w:val="28"/>
          <w:szCs w:val="28"/>
          <w:lang w:val="x-none" w:eastAsia="x-none"/>
        </w:rPr>
        <w:t>услуги</w:t>
      </w:r>
      <w:r w:rsidRPr="00281836">
        <w:rPr>
          <w:sz w:val="28"/>
          <w:szCs w:val="28"/>
          <w:lang w:eastAsia="x-none"/>
        </w:rPr>
        <w:t>;</w:t>
      </w:r>
    </w:p>
    <w:p w:rsidR="000D464F" w:rsidRPr="00281836" w:rsidRDefault="000D464F" w:rsidP="000D464F">
      <w:pPr>
        <w:ind w:firstLine="709"/>
        <w:jc w:val="both"/>
        <w:rPr>
          <w:sz w:val="28"/>
          <w:szCs w:val="28"/>
          <w:lang w:eastAsia="x-none"/>
        </w:rPr>
      </w:pPr>
      <w:r w:rsidRPr="00281836">
        <w:rPr>
          <w:sz w:val="28"/>
          <w:szCs w:val="28"/>
          <w:lang w:eastAsia="x-none"/>
        </w:rPr>
        <w:t>3)</w:t>
      </w:r>
      <w:r w:rsidRPr="00281836">
        <w:rPr>
          <w:sz w:val="28"/>
          <w:szCs w:val="28"/>
          <w:lang w:val="x-none" w:eastAsia="x-none"/>
        </w:rPr>
        <w:t xml:space="preserve"> режим работы</w:t>
      </w:r>
      <w:r w:rsidR="00A017CD" w:rsidRPr="00281836">
        <w:rPr>
          <w:sz w:val="28"/>
          <w:szCs w:val="28"/>
          <w:lang w:eastAsia="x-none"/>
        </w:rPr>
        <w:t xml:space="preserve"> Администрации</w:t>
      </w:r>
      <w:r w:rsidRPr="00281836">
        <w:rPr>
          <w:sz w:val="28"/>
          <w:szCs w:val="28"/>
          <w:lang w:eastAsia="x-none"/>
        </w:rPr>
        <w:t xml:space="preserve">, </w:t>
      </w:r>
      <w:r w:rsidRPr="00281836">
        <w:rPr>
          <w:sz w:val="28"/>
          <w:szCs w:val="28"/>
          <w:lang w:val="x-none" w:eastAsia="x-none"/>
        </w:rPr>
        <w:t>обеспеч</w:t>
      </w:r>
      <w:r w:rsidRPr="00281836">
        <w:rPr>
          <w:sz w:val="28"/>
          <w:szCs w:val="28"/>
          <w:lang w:eastAsia="x-none"/>
        </w:rPr>
        <w:t>ивающий</w:t>
      </w:r>
      <w:r w:rsidRPr="00281836">
        <w:rPr>
          <w:sz w:val="28"/>
          <w:szCs w:val="28"/>
          <w:lang w:val="x-none" w:eastAsia="x-none"/>
        </w:rPr>
        <w:t xml:space="preserve"> возможность подачи </w:t>
      </w:r>
      <w:r w:rsidRPr="00281836">
        <w:rPr>
          <w:sz w:val="28"/>
          <w:szCs w:val="28"/>
          <w:lang w:eastAsia="x-none"/>
        </w:rPr>
        <w:t>з</w:t>
      </w:r>
      <w:r w:rsidRPr="00281836">
        <w:rPr>
          <w:sz w:val="28"/>
          <w:szCs w:val="28"/>
          <w:lang w:val="x-none" w:eastAsia="x-none"/>
        </w:rPr>
        <w:t xml:space="preserve">аявителем запроса о предоставлении </w:t>
      </w:r>
      <w:r w:rsidRPr="00281836">
        <w:rPr>
          <w:sz w:val="28"/>
          <w:szCs w:val="28"/>
          <w:lang w:eastAsia="x-none"/>
        </w:rPr>
        <w:t>муниципальной</w:t>
      </w:r>
      <w:r w:rsidRPr="00281836">
        <w:rPr>
          <w:sz w:val="28"/>
          <w:szCs w:val="28"/>
          <w:lang w:val="x-none" w:eastAsia="x-none"/>
        </w:rPr>
        <w:t xml:space="preserve"> услуги в течение рабочего времени;</w:t>
      </w:r>
    </w:p>
    <w:p w:rsidR="000D464F" w:rsidRPr="00281836" w:rsidRDefault="000D464F" w:rsidP="000D464F">
      <w:pPr>
        <w:tabs>
          <w:tab w:val="left" w:pos="142"/>
          <w:tab w:val="left" w:pos="284"/>
        </w:tabs>
        <w:ind w:firstLine="709"/>
        <w:jc w:val="both"/>
        <w:rPr>
          <w:sz w:val="28"/>
          <w:szCs w:val="28"/>
          <w:lang w:eastAsia="x-none"/>
        </w:rPr>
      </w:pPr>
      <w:r w:rsidRPr="00281836">
        <w:rPr>
          <w:sz w:val="28"/>
          <w:szCs w:val="28"/>
          <w:lang w:eastAsia="x-none"/>
        </w:rPr>
        <w:t>4) возможность получения полной и достоверной информац</w:t>
      </w:r>
      <w:r w:rsidR="00A017CD" w:rsidRPr="00281836">
        <w:rPr>
          <w:sz w:val="28"/>
          <w:szCs w:val="28"/>
          <w:lang w:eastAsia="x-none"/>
        </w:rPr>
        <w:t xml:space="preserve">ии </w:t>
      </w:r>
      <w:r w:rsidR="003344F9">
        <w:rPr>
          <w:sz w:val="28"/>
          <w:szCs w:val="28"/>
          <w:lang w:eastAsia="x-none"/>
        </w:rPr>
        <w:t xml:space="preserve">                                   </w:t>
      </w:r>
      <w:r w:rsidR="00A017CD" w:rsidRPr="00281836">
        <w:rPr>
          <w:sz w:val="28"/>
          <w:szCs w:val="28"/>
          <w:lang w:eastAsia="x-none"/>
        </w:rPr>
        <w:t>о муниципальной услуге в Администрации</w:t>
      </w:r>
      <w:r w:rsidRPr="00281836">
        <w:rPr>
          <w:sz w:val="28"/>
          <w:szCs w:val="28"/>
          <w:lang w:eastAsia="x-none"/>
        </w:rPr>
        <w:t>, МФЦ, по телефону, на официальном сайте органа, предоставляющего услугу, посредством ПГУ ЛО;</w:t>
      </w:r>
    </w:p>
    <w:p w:rsidR="000D464F" w:rsidRPr="00281836" w:rsidRDefault="000D464F" w:rsidP="000D464F">
      <w:pPr>
        <w:ind w:firstLine="709"/>
        <w:jc w:val="both"/>
        <w:rPr>
          <w:sz w:val="28"/>
          <w:szCs w:val="28"/>
          <w:lang w:eastAsia="x-none"/>
        </w:rPr>
      </w:pPr>
      <w:r w:rsidRPr="00281836">
        <w:rPr>
          <w:sz w:val="28"/>
          <w:szCs w:val="28"/>
          <w:lang w:eastAsia="x-none"/>
        </w:rPr>
        <w:t>5)</w:t>
      </w:r>
      <w:r w:rsidRPr="00281836">
        <w:rPr>
          <w:sz w:val="28"/>
          <w:szCs w:val="28"/>
          <w:lang w:val="x-none" w:eastAsia="x-none"/>
        </w:rPr>
        <w:t xml:space="preserve"> обеспечение для заявителя возможности подать заявление </w:t>
      </w:r>
      <w:r w:rsidR="003344F9">
        <w:rPr>
          <w:sz w:val="28"/>
          <w:szCs w:val="28"/>
          <w:lang w:eastAsia="x-none"/>
        </w:rPr>
        <w:t xml:space="preserve">                                        </w:t>
      </w:r>
      <w:r w:rsidRPr="00281836">
        <w:rPr>
          <w:sz w:val="28"/>
          <w:szCs w:val="28"/>
          <w:lang w:val="x-none" w:eastAsia="x-none"/>
        </w:rPr>
        <w:t xml:space="preserve">о предоставлении  </w:t>
      </w:r>
      <w:r w:rsidRPr="00281836">
        <w:rPr>
          <w:sz w:val="28"/>
          <w:szCs w:val="28"/>
          <w:lang w:eastAsia="x-none"/>
        </w:rPr>
        <w:t xml:space="preserve">муниципальной </w:t>
      </w:r>
      <w:r w:rsidRPr="00281836">
        <w:rPr>
          <w:sz w:val="28"/>
          <w:szCs w:val="28"/>
          <w:lang w:val="x-none" w:eastAsia="x-none"/>
        </w:rPr>
        <w:t xml:space="preserve">услуги </w:t>
      </w:r>
      <w:r w:rsidRPr="00281836">
        <w:rPr>
          <w:sz w:val="28"/>
          <w:szCs w:val="28"/>
          <w:lang w:eastAsia="x-none"/>
        </w:rPr>
        <w:t xml:space="preserve">посредством МФЦ, </w:t>
      </w:r>
      <w:r w:rsidRPr="00281836">
        <w:rPr>
          <w:sz w:val="28"/>
          <w:szCs w:val="28"/>
          <w:lang w:val="x-none" w:eastAsia="x-none"/>
        </w:rPr>
        <w:t>в форме электронного документа</w:t>
      </w:r>
      <w:r w:rsidRPr="00281836">
        <w:rPr>
          <w:sz w:val="28"/>
          <w:szCs w:val="28"/>
          <w:lang w:eastAsia="x-none"/>
        </w:rPr>
        <w:t xml:space="preserve"> </w:t>
      </w:r>
      <w:r w:rsidRPr="00281836">
        <w:rPr>
          <w:sz w:val="28"/>
          <w:szCs w:val="28"/>
          <w:lang w:val="x-none" w:eastAsia="x-none"/>
        </w:rPr>
        <w:t xml:space="preserve">на </w:t>
      </w:r>
      <w:r w:rsidRPr="00281836">
        <w:rPr>
          <w:sz w:val="28"/>
          <w:szCs w:val="28"/>
          <w:lang w:eastAsia="x-none"/>
        </w:rPr>
        <w:t>ПГУ ЛО, а также получить результат;</w:t>
      </w:r>
    </w:p>
    <w:p w:rsidR="000D464F" w:rsidRPr="00281836" w:rsidRDefault="000D464F" w:rsidP="000D464F">
      <w:pPr>
        <w:ind w:firstLine="709"/>
        <w:jc w:val="both"/>
        <w:rPr>
          <w:sz w:val="28"/>
          <w:szCs w:val="28"/>
          <w:lang w:eastAsia="x-none"/>
        </w:rPr>
      </w:pPr>
      <w:r w:rsidRPr="00281836">
        <w:rPr>
          <w:sz w:val="28"/>
          <w:szCs w:val="28"/>
          <w:lang w:eastAsia="x-none"/>
        </w:rPr>
        <w:t>6) обеспечение для заявителя возможности</w:t>
      </w:r>
      <w:r w:rsidRPr="00281836">
        <w:rPr>
          <w:sz w:val="28"/>
          <w:szCs w:val="28"/>
        </w:rPr>
        <w:t xml:space="preserve"> </w:t>
      </w:r>
      <w:r w:rsidRPr="00281836">
        <w:rPr>
          <w:sz w:val="28"/>
          <w:szCs w:val="28"/>
          <w:lang w:eastAsia="x-none"/>
        </w:rPr>
        <w:t xml:space="preserve">получения информации о ходе </w:t>
      </w:r>
      <w:r w:rsidR="003344F9">
        <w:rPr>
          <w:sz w:val="28"/>
          <w:szCs w:val="28"/>
          <w:lang w:eastAsia="x-none"/>
        </w:rPr>
        <w:t xml:space="preserve">                   </w:t>
      </w:r>
      <w:r w:rsidRPr="00281836">
        <w:rPr>
          <w:sz w:val="28"/>
          <w:szCs w:val="28"/>
          <w:lang w:eastAsia="x-none"/>
        </w:rPr>
        <w:t>и результате предоставления муниципальной услуги с использованием ПГУ ЛО.</w:t>
      </w:r>
    </w:p>
    <w:p w:rsidR="000D464F" w:rsidRPr="00281836" w:rsidRDefault="000D464F" w:rsidP="000D464F">
      <w:pPr>
        <w:ind w:firstLine="709"/>
        <w:jc w:val="both"/>
        <w:rPr>
          <w:sz w:val="28"/>
          <w:szCs w:val="28"/>
          <w:lang w:val="x-none" w:eastAsia="x-none"/>
        </w:rPr>
      </w:pPr>
      <w:r w:rsidRPr="00281836">
        <w:rPr>
          <w:sz w:val="28"/>
          <w:szCs w:val="28"/>
          <w:lang w:eastAsia="x-none"/>
        </w:rPr>
        <w:t xml:space="preserve">2.16.2. </w:t>
      </w:r>
      <w:r w:rsidRPr="00281836">
        <w:rPr>
          <w:sz w:val="28"/>
          <w:szCs w:val="28"/>
          <w:lang w:val="x-none" w:eastAsia="x-none"/>
        </w:rPr>
        <w:t xml:space="preserve">Показатели доступности </w:t>
      </w:r>
      <w:r w:rsidRPr="00281836">
        <w:rPr>
          <w:sz w:val="28"/>
          <w:szCs w:val="28"/>
          <w:lang w:eastAsia="x-none"/>
        </w:rPr>
        <w:t>муниципальной</w:t>
      </w:r>
      <w:r w:rsidRPr="00281836">
        <w:rPr>
          <w:sz w:val="28"/>
          <w:szCs w:val="28"/>
          <w:lang w:val="x-none" w:eastAsia="x-none"/>
        </w:rPr>
        <w:t xml:space="preserve"> услуги</w:t>
      </w:r>
      <w:r w:rsidRPr="00281836">
        <w:rPr>
          <w:sz w:val="28"/>
          <w:szCs w:val="28"/>
          <w:lang w:eastAsia="x-none"/>
        </w:rPr>
        <w:t xml:space="preserve"> (специальные, применимые в отношении инвалидов)</w:t>
      </w:r>
      <w:r w:rsidRPr="00281836">
        <w:rPr>
          <w:sz w:val="28"/>
          <w:szCs w:val="28"/>
          <w:lang w:val="x-none" w:eastAsia="x-none"/>
        </w:rPr>
        <w:t>:</w:t>
      </w:r>
    </w:p>
    <w:p w:rsidR="000D464F" w:rsidRPr="00281836" w:rsidRDefault="000D464F" w:rsidP="000D464F">
      <w:pPr>
        <w:ind w:firstLine="709"/>
        <w:jc w:val="both"/>
        <w:rPr>
          <w:sz w:val="28"/>
          <w:szCs w:val="28"/>
          <w:lang w:eastAsia="x-none"/>
        </w:rPr>
      </w:pPr>
      <w:r w:rsidRPr="00281836">
        <w:rPr>
          <w:sz w:val="28"/>
          <w:szCs w:val="28"/>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D464F" w:rsidRPr="00281836" w:rsidRDefault="000D464F" w:rsidP="000D464F">
      <w:pPr>
        <w:ind w:firstLine="709"/>
        <w:jc w:val="both"/>
        <w:rPr>
          <w:sz w:val="28"/>
          <w:szCs w:val="28"/>
          <w:lang w:eastAsia="x-none"/>
        </w:rPr>
      </w:pPr>
      <w:r w:rsidRPr="00281836">
        <w:rPr>
          <w:sz w:val="28"/>
          <w:szCs w:val="28"/>
          <w:lang w:eastAsia="x-none"/>
        </w:rPr>
        <w:t xml:space="preserve">2) </w:t>
      </w:r>
      <w:r w:rsidRPr="00281836">
        <w:rPr>
          <w:sz w:val="28"/>
          <w:szCs w:val="28"/>
          <w:lang w:val="x-none" w:eastAsia="x-none"/>
        </w:rPr>
        <w:t xml:space="preserve">обеспечение беспрепятственного доступа </w:t>
      </w:r>
      <w:r w:rsidRPr="00281836">
        <w:rPr>
          <w:sz w:val="28"/>
          <w:szCs w:val="28"/>
          <w:lang w:eastAsia="x-none"/>
        </w:rPr>
        <w:t xml:space="preserve">инвалидов </w:t>
      </w:r>
      <w:r w:rsidRPr="00281836">
        <w:rPr>
          <w:sz w:val="28"/>
          <w:szCs w:val="28"/>
          <w:lang w:val="x-none" w:eastAsia="x-none"/>
        </w:rPr>
        <w:t xml:space="preserve">к помещениям, </w:t>
      </w:r>
      <w:r w:rsidR="003344F9">
        <w:rPr>
          <w:sz w:val="28"/>
          <w:szCs w:val="28"/>
          <w:lang w:eastAsia="x-none"/>
        </w:rPr>
        <w:t xml:space="preserve">                     </w:t>
      </w:r>
      <w:r w:rsidRPr="00281836">
        <w:rPr>
          <w:sz w:val="28"/>
          <w:szCs w:val="28"/>
          <w:lang w:val="x-none" w:eastAsia="x-none"/>
        </w:rPr>
        <w:t xml:space="preserve">в которых предоставляется </w:t>
      </w:r>
      <w:r w:rsidRPr="00281836">
        <w:rPr>
          <w:sz w:val="28"/>
          <w:szCs w:val="28"/>
          <w:lang w:eastAsia="x-none"/>
        </w:rPr>
        <w:t xml:space="preserve">муниципальная </w:t>
      </w:r>
      <w:r w:rsidRPr="00281836">
        <w:rPr>
          <w:sz w:val="28"/>
          <w:szCs w:val="28"/>
          <w:lang w:val="x-none" w:eastAsia="x-none"/>
        </w:rPr>
        <w:t>услуга</w:t>
      </w:r>
      <w:r w:rsidRPr="00281836">
        <w:rPr>
          <w:sz w:val="28"/>
          <w:szCs w:val="28"/>
          <w:lang w:eastAsia="x-none"/>
        </w:rPr>
        <w:t>;</w:t>
      </w:r>
    </w:p>
    <w:p w:rsidR="000D464F" w:rsidRPr="00281836" w:rsidRDefault="000D464F" w:rsidP="000D464F">
      <w:pPr>
        <w:ind w:firstLine="709"/>
        <w:jc w:val="both"/>
        <w:rPr>
          <w:sz w:val="28"/>
          <w:szCs w:val="28"/>
          <w:lang w:eastAsia="x-none"/>
        </w:rPr>
      </w:pPr>
      <w:r w:rsidRPr="00281836">
        <w:rPr>
          <w:sz w:val="28"/>
          <w:szCs w:val="28"/>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D464F" w:rsidRPr="00281836" w:rsidRDefault="000D464F" w:rsidP="000D464F">
      <w:pPr>
        <w:ind w:firstLine="709"/>
        <w:jc w:val="both"/>
        <w:rPr>
          <w:sz w:val="28"/>
          <w:szCs w:val="28"/>
          <w:lang w:eastAsia="x-none"/>
        </w:rPr>
      </w:pPr>
      <w:r w:rsidRPr="00281836">
        <w:rPr>
          <w:sz w:val="28"/>
          <w:szCs w:val="28"/>
          <w:lang w:eastAsia="x-none"/>
        </w:rPr>
        <w:t xml:space="preserve">4) наличие возможности получения инвалидами помощи </w:t>
      </w:r>
      <w:r w:rsidR="003344F9">
        <w:rPr>
          <w:sz w:val="28"/>
          <w:szCs w:val="28"/>
          <w:lang w:eastAsia="x-none"/>
        </w:rPr>
        <w:t xml:space="preserve">                                      </w:t>
      </w:r>
      <w:r w:rsidRPr="00281836">
        <w:rPr>
          <w:sz w:val="28"/>
          <w:szCs w:val="28"/>
          <w:lang w:eastAsia="x-none"/>
        </w:rPr>
        <w:t>(при необходимости) от работников организации для преодоления барьеров, мешающих получению услуг наравне с другими лицами.</w:t>
      </w:r>
    </w:p>
    <w:p w:rsidR="000D464F" w:rsidRPr="00281836" w:rsidRDefault="000D464F" w:rsidP="000D464F">
      <w:pPr>
        <w:ind w:firstLine="709"/>
        <w:jc w:val="both"/>
        <w:rPr>
          <w:sz w:val="28"/>
          <w:szCs w:val="28"/>
          <w:lang w:eastAsia="x-none"/>
        </w:rPr>
      </w:pPr>
      <w:r w:rsidRPr="00281836">
        <w:rPr>
          <w:sz w:val="28"/>
          <w:szCs w:val="28"/>
          <w:lang w:eastAsia="x-none"/>
        </w:rPr>
        <w:t>2.16.3. Показатели качества муниципальной услуги:</w:t>
      </w:r>
    </w:p>
    <w:p w:rsidR="000D464F" w:rsidRPr="00281836" w:rsidRDefault="000D464F" w:rsidP="000D464F">
      <w:pPr>
        <w:tabs>
          <w:tab w:val="left" w:pos="142"/>
          <w:tab w:val="left" w:pos="284"/>
        </w:tabs>
        <w:ind w:firstLine="709"/>
        <w:jc w:val="both"/>
        <w:rPr>
          <w:sz w:val="28"/>
          <w:szCs w:val="28"/>
          <w:lang w:eastAsia="x-none"/>
        </w:rPr>
      </w:pPr>
      <w:r w:rsidRPr="00281836">
        <w:rPr>
          <w:sz w:val="28"/>
          <w:szCs w:val="28"/>
          <w:lang w:eastAsia="x-none"/>
        </w:rPr>
        <w:t>1) соблюдение срока предоставления муниципальной услуги;</w:t>
      </w:r>
    </w:p>
    <w:p w:rsidR="000D464F" w:rsidRPr="00281836" w:rsidRDefault="000D464F" w:rsidP="00281836">
      <w:pPr>
        <w:tabs>
          <w:tab w:val="left" w:pos="142"/>
          <w:tab w:val="left" w:pos="284"/>
        </w:tabs>
        <w:ind w:firstLine="709"/>
        <w:jc w:val="both"/>
        <w:rPr>
          <w:sz w:val="28"/>
          <w:szCs w:val="28"/>
          <w:lang w:eastAsia="x-none"/>
        </w:rPr>
      </w:pPr>
      <w:r w:rsidRPr="00281836">
        <w:rPr>
          <w:sz w:val="28"/>
          <w:szCs w:val="28"/>
          <w:lang w:eastAsia="x-none"/>
        </w:rPr>
        <w:t>2)</w:t>
      </w:r>
      <w:r w:rsidRPr="00281836">
        <w:rPr>
          <w:sz w:val="28"/>
          <w:szCs w:val="28"/>
          <w:lang w:val="x-none" w:eastAsia="x-none"/>
        </w:rPr>
        <w:t xml:space="preserve"> соблюдение требований стандарта предоставления </w:t>
      </w:r>
      <w:r w:rsidRPr="00281836">
        <w:rPr>
          <w:sz w:val="28"/>
          <w:szCs w:val="28"/>
          <w:lang w:eastAsia="x-none"/>
        </w:rPr>
        <w:t>муниципальной</w:t>
      </w:r>
      <w:r w:rsidRPr="00281836">
        <w:rPr>
          <w:sz w:val="28"/>
          <w:szCs w:val="28"/>
          <w:lang w:val="x-none" w:eastAsia="x-none"/>
        </w:rPr>
        <w:t xml:space="preserve"> услуги</w:t>
      </w:r>
      <w:r w:rsidRPr="00281836">
        <w:rPr>
          <w:sz w:val="28"/>
          <w:szCs w:val="28"/>
          <w:lang w:eastAsia="x-none"/>
        </w:rPr>
        <w:t>;</w:t>
      </w:r>
    </w:p>
    <w:p w:rsidR="000D464F" w:rsidRPr="00281836" w:rsidRDefault="000D464F" w:rsidP="00281836">
      <w:pPr>
        <w:tabs>
          <w:tab w:val="left" w:pos="142"/>
          <w:tab w:val="left" w:pos="284"/>
        </w:tabs>
        <w:ind w:firstLine="709"/>
        <w:jc w:val="both"/>
        <w:rPr>
          <w:sz w:val="28"/>
          <w:szCs w:val="28"/>
          <w:lang w:eastAsia="x-none"/>
        </w:rPr>
      </w:pPr>
      <w:r w:rsidRPr="00281836">
        <w:rPr>
          <w:sz w:val="28"/>
          <w:szCs w:val="28"/>
          <w:lang w:eastAsia="x-none"/>
        </w:rPr>
        <w:t xml:space="preserve">3) </w:t>
      </w:r>
      <w:r w:rsidRPr="00281836">
        <w:rPr>
          <w:sz w:val="28"/>
          <w:szCs w:val="28"/>
          <w:lang w:val="x-none" w:eastAsia="x-none"/>
        </w:rPr>
        <w:t xml:space="preserve">удовлетворенность </w:t>
      </w:r>
      <w:r w:rsidR="00433202">
        <w:rPr>
          <w:sz w:val="28"/>
          <w:szCs w:val="28"/>
          <w:lang w:eastAsia="x-none"/>
        </w:rPr>
        <w:t>заявителя</w:t>
      </w:r>
      <w:r w:rsidRPr="00281836">
        <w:rPr>
          <w:sz w:val="28"/>
          <w:szCs w:val="28"/>
          <w:lang w:eastAsia="x-none"/>
        </w:rPr>
        <w:t xml:space="preserve"> профес</w:t>
      </w:r>
      <w:r w:rsidR="00A017CD" w:rsidRPr="00281836">
        <w:rPr>
          <w:sz w:val="28"/>
          <w:szCs w:val="28"/>
          <w:lang w:eastAsia="x-none"/>
        </w:rPr>
        <w:t>сионализмом должностных лиц Администрации</w:t>
      </w:r>
      <w:r w:rsidRPr="00281836">
        <w:rPr>
          <w:sz w:val="28"/>
          <w:szCs w:val="28"/>
          <w:lang w:eastAsia="x-none"/>
        </w:rPr>
        <w:t>, МФЦ при предоставлении услуги;</w:t>
      </w:r>
    </w:p>
    <w:p w:rsidR="000D464F" w:rsidRPr="00281836" w:rsidRDefault="000D464F" w:rsidP="00281836">
      <w:pPr>
        <w:autoSpaceDE w:val="0"/>
        <w:autoSpaceDN w:val="0"/>
        <w:adjustRightInd w:val="0"/>
        <w:ind w:firstLine="709"/>
        <w:jc w:val="both"/>
        <w:rPr>
          <w:sz w:val="28"/>
          <w:szCs w:val="28"/>
        </w:rPr>
      </w:pPr>
      <w:r w:rsidRPr="00281836">
        <w:rPr>
          <w:sz w:val="28"/>
          <w:szCs w:val="28"/>
        </w:rPr>
        <w:t xml:space="preserve">4) соблюдение времени ожидания в очереди при подаче запроса </w:t>
      </w:r>
      <w:r w:rsidR="003344F9">
        <w:rPr>
          <w:sz w:val="28"/>
          <w:szCs w:val="28"/>
        </w:rPr>
        <w:t xml:space="preserve">                                 </w:t>
      </w:r>
      <w:r w:rsidRPr="00281836">
        <w:rPr>
          <w:sz w:val="28"/>
          <w:szCs w:val="28"/>
        </w:rPr>
        <w:t xml:space="preserve">и получении результата; </w:t>
      </w:r>
    </w:p>
    <w:p w:rsidR="000D464F" w:rsidRPr="00281836" w:rsidRDefault="000D464F" w:rsidP="00281836">
      <w:pPr>
        <w:autoSpaceDE w:val="0"/>
        <w:autoSpaceDN w:val="0"/>
        <w:adjustRightInd w:val="0"/>
        <w:ind w:firstLine="709"/>
        <w:jc w:val="both"/>
        <w:rPr>
          <w:sz w:val="28"/>
          <w:szCs w:val="28"/>
        </w:rPr>
      </w:pPr>
      <w:r w:rsidRPr="00281836">
        <w:rPr>
          <w:sz w:val="28"/>
          <w:szCs w:val="28"/>
        </w:rPr>
        <w:t xml:space="preserve">5) </w:t>
      </w:r>
      <w:r w:rsidRPr="00281836">
        <w:rPr>
          <w:sz w:val="28"/>
          <w:szCs w:val="28"/>
          <w:lang w:val="x-none"/>
        </w:rPr>
        <w:t>осуществл</w:t>
      </w:r>
      <w:r w:rsidRPr="00281836">
        <w:rPr>
          <w:sz w:val="28"/>
          <w:szCs w:val="28"/>
        </w:rPr>
        <w:t>ение</w:t>
      </w:r>
      <w:r w:rsidRPr="00281836">
        <w:rPr>
          <w:sz w:val="28"/>
          <w:szCs w:val="28"/>
          <w:lang w:val="x-none"/>
        </w:rPr>
        <w:t xml:space="preserve"> не более </w:t>
      </w:r>
      <w:r w:rsidRPr="00281836">
        <w:rPr>
          <w:sz w:val="28"/>
          <w:szCs w:val="28"/>
        </w:rPr>
        <w:t>одного</w:t>
      </w:r>
      <w:r w:rsidRPr="00281836">
        <w:rPr>
          <w:sz w:val="28"/>
          <w:szCs w:val="28"/>
          <w:lang w:val="x-none"/>
        </w:rPr>
        <w:t xml:space="preserve"> взаимодействия </w:t>
      </w:r>
      <w:r w:rsidRPr="00281836">
        <w:rPr>
          <w:sz w:val="28"/>
          <w:szCs w:val="28"/>
        </w:rPr>
        <w:t xml:space="preserve">заявителя </w:t>
      </w:r>
      <w:r w:rsidR="003344F9">
        <w:rPr>
          <w:sz w:val="28"/>
          <w:szCs w:val="28"/>
        </w:rPr>
        <w:t xml:space="preserve">                                       </w:t>
      </w:r>
      <w:r w:rsidRPr="00281836">
        <w:rPr>
          <w:sz w:val="28"/>
          <w:szCs w:val="28"/>
          <w:lang w:val="x-none"/>
        </w:rPr>
        <w:t xml:space="preserve">с </w:t>
      </w:r>
      <w:r w:rsidR="00A017CD" w:rsidRPr="00281836">
        <w:rPr>
          <w:sz w:val="28"/>
          <w:szCs w:val="28"/>
        </w:rPr>
        <w:t>должностными лицами Администрации</w:t>
      </w:r>
      <w:r w:rsidRPr="00281836">
        <w:rPr>
          <w:sz w:val="28"/>
          <w:szCs w:val="28"/>
        </w:rPr>
        <w:t xml:space="preserve"> при получении муниципальной услуги;</w:t>
      </w:r>
    </w:p>
    <w:p w:rsidR="000D464F" w:rsidRPr="00281836" w:rsidRDefault="000D464F" w:rsidP="00281836">
      <w:pPr>
        <w:tabs>
          <w:tab w:val="left" w:pos="142"/>
          <w:tab w:val="left" w:pos="284"/>
        </w:tabs>
        <w:ind w:firstLine="709"/>
        <w:jc w:val="both"/>
        <w:rPr>
          <w:sz w:val="28"/>
          <w:szCs w:val="28"/>
          <w:lang w:eastAsia="x-none"/>
        </w:rPr>
      </w:pPr>
      <w:r w:rsidRPr="00281836">
        <w:rPr>
          <w:sz w:val="28"/>
          <w:szCs w:val="28"/>
          <w:lang w:eastAsia="x-none"/>
        </w:rPr>
        <w:t>6)</w:t>
      </w:r>
      <w:r w:rsidRPr="00281836">
        <w:rPr>
          <w:sz w:val="28"/>
          <w:szCs w:val="28"/>
          <w:lang w:val="x-none" w:eastAsia="x-none"/>
        </w:rPr>
        <w:t xml:space="preserve"> </w:t>
      </w:r>
      <w:r w:rsidRPr="00281836">
        <w:rPr>
          <w:sz w:val="28"/>
          <w:szCs w:val="28"/>
          <w:lang w:eastAsia="x-none"/>
        </w:rPr>
        <w:t>отсутствие</w:t>
      </w:r>
      <w:r w:rsidRPr="00281836">
        <w:rPr>
          <w:sz w:val="28"/>
          <w:szCs w:val="28"/>
          <w:lang w:val="x-none" w:eastAsia="x-none"/>
        </w:rPr>
        <w:t xml:space="preserve"> </w:t>
      </w:r>
      <w:r w:rsidRPr="00281836">
        <w:rPr>
          <w:sz w:val="28"/>
          <w:szCs w:val="28"/>
          <w:lang w:eastAsia="x-none"/>
        </w:rPr>
        <w:t>жалоб на</w:t>
      </w:r>
      <w:r w:rsidRPr="00281836">
        <w:rPr>
          <w:sz w:val="28"/>
          <w:szCs w:val="28"/>
          <w:lang w:val="x-none" w:eastAsia="x-none"/>
        </w:rPr>
        <w:t xml:space="preserve"> действи</w:t>
      </w:r>
      <w:r w:rsidRPr="00281836">
        <w:rPr>
          <w:sz w:val="28"/>
          <w:szCs w:val="28"/>
          <w:lang w:eastAsia="x-none"/>
        </w:rPr>
        <w:t>я</w:t>
      </w:r>
      <w:r w:rsidRPr="00281836">
        <w:rPr>
          <w:sz w:val="28"/>
          <w:szCs w:val="28"/>
          <w:lang w:val="x-none" w:eastAsia="x-none"/>
        </w:rPr>
        <w:t xml:space="preserve"> или бездействия </w:t>
      </w:r>
      <w:r w:rsidRPr="00281836">
        <w:rPr>
          <w:sz w:val="28"/>
          <w:szCs w:val="28"/>
          <w:lang w:eastAsia="x-none"/>
        </w:rPr>
        <w:t>должн</w:t>
      </w:r>
      <w:r w:rsidR="00A017CD" w:rsidRPr="00281836">
        <w:rPr>
          <w:sz w:val="28"/>
          <w:szCs w:val="28"/>
          <w:lang w:eastAsia="x-none"/>
        </w:rPr>
        <w:t>остных лиц Администрации</w:t>
      </w:r>
      <w:r w:rsidRPr="00281836">
        <w:rPr>
          <w:sz w:val="28"/>
          <w:szCs w:val="28"/>
          <w:lang w:eastAsia="x-none"/>
        </w:rPr>
        <w:t>,</w:t>
      </w:r>
      <w:r w:rsidRPr="00281836">
        <w:rPr>
          <w:sz w:val="28"/>
          <w:szCs w:val="28"/>
        </w:rPr>
        <w:t xml:space="preserve"> </w:t>
      </w:r>
      <w:r w:rsidRPr="00281836">
        <w:rPr>
          <w:sz w:val="28"/>
          <w:szCs w:val="28"/>
          <w:lang w:eastAsia="x-none"/>
        </w:rPr>
        <w:t>поданных в установленном порядке.</w:t>
      </w:r>
    </w:p>
    <w:bookmarkEnd w:id="21"/>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2.17. Особенности предоставления Муниципальной услуги в МФЦ.</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w:t>
      </w:r>
      <w:r w:rsidRPr="00281836">
        <w:rPr>
          <w:color w:val="1D1B11"/>
          <w:sz w:val="28"/>
          <w:szCs w:val="28"/>
        </w:rPr>
        <w:lastRenderedPageBreak/>
        <w:t xml:space="preserve">области «Многофункциональный центр предоставления государственных </w:t>
      </w:r>
      <w:r w:rsidR="003344F9">
        <w:rPr>
          <w:color w:val="1D1B11"/>
          <w:sz w:val="28"/>
          <w:szCs w:val="28"/>
        </w:rPr>
        <w:t xml:space="preserve">                              </w:t>
      </w:r>
      <w:r w:rsidRPr="00281836">
        <w:rPr>
          <w:color w:val="1D1B11"/>
          <w:sz w:val="28"/>
          <w:szCs w:val="28"/>
        </w:rPr>
        <w:t xml:space="preserve">и муниципальных услуг» (далее – ГБУ ЛО «МФЦ») при наличии вступившего </w:t>
      </w:r>
      <w:r w:rsidR="003344F9">
        <w:rPr>
          <w:color w:val="1D1B11"/>
          <w:sz w:val="28"/>
          <w:szCs w:val="28"/>
        </w:rPr>
        <w:t xml:space="preserve">                   </w:t>
      </w:r>
      <w:r w:rsidRPr="00281836">
        <w:rPr>
          <w:color w:val="1D1B11"/>
          <w:sz w:val="28"/>
          <w:szCs w:val="28"/>
        </w:rP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003344F9">
        <w:rPr>
          <w:color w:val="1D1B11"/>
          <w:sz w:val="28"/>
          <w:szCs w:val="28"/>
        </w:rPr>
        <w:t xml:space="preserve">                                  </w:t>
      </w:r>
      <w:r w:rsidRPr="00281836">
        <w:rPr>
          <w:color w:val="1D1B11"/>
          <w:sz w:val="28"/>
          <w:szCs w:val="28"/>
        </w:rPr>
        <w:t>при наличии вступившего в силу соглашения о взаимодействии между ГБУ ЛО «МФЦ» и иным МФЦ.</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2.17.1. МФЦ осуществляет:</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w:t>
      </w:r>
      <w:r w:rsidR="003344F9">
        <w:rPr>
          <w:color w:val="1D1B11"/>
          <w:sz w:val="28"/>
          <w:szCs w:val="28"/>
        </w:rPr>
        <w:t xml:space="preserve">                                     </w:t>
      </w:r>
      <w:r w:rsidRPr="00281836">
        <w:rPr>
          <w:color w:val="1D1B11"/>
          <w:sz w:val="28"/>
          <w:szCs w:val="28"/>
        </w:rPr>
        <w:t xml:space="preserve">и организациями, участвующими в предоставлении муниципальных услуг </w:t>
      </w:r>
      <w:r w:rsidR="003344F9">
        <w:rPr>
          <w:color w:val="1D1B11"/>
          <w:sz w:val="28"/>
          <w:szCs w:val="28"/>
        </w:rPr>
        <w:t xml:space="preserve">                            </w:t>
      </w:r>
      <w:r w:rsidRPr="00281836">
        <w:rPr>
          <w:color w:val="1D1B11"/>
          <w:sz w:val="28"/>
          <w:szCs w:val="28"/>
        </w:rPr>
        <w:t>в рамках заключенных соглашений о взаимодействии;</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 информирование граждан и организаций по вопросам предоставления муниципальных услуг;</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 обработку персональных данных, связанных с предоставлением муниципальных услуг.</w:t>
      </w:r>
    </w:p>
    <w:p w:rsidR="00E84B63" w:rsidRPr="00281836" w:rsidRDefault="00281836" w:rsidP="00281836">
      <w:pPr>
        <w:widowControl w:val="0"/>
        <w:tabs>
          <w:tab w:val="left" w:pos="142"/>
          <w:tab w:val="left" w:pos="284"/>
        </w:tabs>
        <w:autoSpaceDE w:val="0"/>
        <w:autoSpaceDN w:val="0"/>
        <w:adjustRightInd w:val="0"/>
        <w:ind w:firstLine="709"/>
        <w:jc w:val="both"/>
        <w:rPr>
          <w:color w:val="1D1B11"/>
          <w:sz w:val="28"/>
          <w:szCs w:val="28"/>
        </w:rPr>
      </w:pPr>
      <w:r>
        <w:rPr>
          <w:color w:val="1D1B11"/>
          <w:sz w:val="28"/>
          <w:szCs w:val="28"/>
        </w:rPr>
        <w:t>2.17.2.</w:t>
      </w:r>
      <w:r w:rsidR="00E84B63" w:rsidRPr="00281836">
        <w:rPr>
          <w:color w:val="1D1B11"/>
          <w:sz w:val="28"/>
          <w:szCs w:val="28"/>
        </w:rPr>
        <w:t xml:space="preserve">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а) определяет предмет обращения;</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б) проводит проверку полномочий лица, подающего документы;</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в) проводит проверку правильности заполнения запроса;</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д) заверяет электронное дело своей электронной подписью (далее - ЭП);</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е) направляет копии документов и реестр документов в Администрацию:</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 в электронном виде (в составе пакетов электронных дел) в день обращения заявителя в МФЦ;</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По окончании приема документов специалист МФЦ выдает заявителю расписку в приеме документов.</w:t>
      </w:r>
    </w:p>
    <w:p w:rsidR="00E84B63" w:rsidRPr="00281836" w:rsidRDefault="00281836" w:rsidP="00281836">
      <w:pPr>
        <w:widowControl w:val="0"/>
        <w:tabs>
          <w:tab w:val="left" w:pos="142"/>
          <w:tab w:val="left" w:pos="284"/>
        </w:tabs>
        <w:autoSpaceDE w:val="0"/>
        <w:autoSpaceDN w:val="0"/>
        <w:adjustRightInd w:val="0"/>
        <w:ind w:firstLine="709"/>
        <w:jc w:val="both"/>
        <w:rPr>
          <w:color w:val="1D1B11"/>
          <w:sz w:val="28"/>
          <w:szCs w:val="28"/>
        </w:rPr>
      </w:pPr>
      <w:r>
        <w:rPr>
          <w:color w:val="1D1B11"/>
          <w:sz w:val="28"/>
          <w:szCs w:val="28"/>
        </w:rPr>
        <w:t>2.17.3.</w:t>
      </w:r>
      <w:r w:rsidR="00E84B63" w:rsidRPr="00281836">
        <w:rPr>
          <w:color w:val="1D1B11"/>
          <w:sz w:val="28"/>
          <w:szCs w:val="28"/>
        </w:rPr>
        <w:t xml:space="preserve">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 xml:space="preserve">- в электронном виде в течение 1 рабочего (рабочих) дня (дней) со дня </w:t>
      </w:r>
      <w:r w:rsidRPr="00281836">
        <w:rPr>
          <w:color w:val="1D1B11"/>
          <w:sz w:val="28"/>
          <w:szCs w:val="28"/>
        </w:rPr>
        <w:lastRenderedPageBreak/>
        <w:t>принятия решения о предоставлении (отказе в предоставлении) заявителю услуги;</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 xml:space="preserve">- на бумажном носителе - в срок не более 3 дней со дня принятия решения </w:t>
      </w:r>
      <w:r w:rsidR="003344F9">
        <w:rPr>
          <w:color w:val="1D1B11"/>
          <w:sz w:val="28"/>
          <w:szCs w:val="28"/>
        </w:rPr>
        <w:t xml:space="preserve">                  </w:t>
      </w:r>
      <w:r w:rsidRPr="00281836">
        <w:rPr>
          <w:color w:val="1D1B11"/>
          <w:sz w:val="28"/>
          <w:szCs w:val="28"/>
        </w:rPr>
        <w:t>о предоставлении (отказе в предоставлении) заявителю услуги.</w:t>
      </w:r>
    </w:p>
    <w:p w:rsidR="00E84B63" w:rsidRPr="00281836"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281836">
        <w:rPr>
          <w:color w:val="1D1B11"/>
          <w:sz w:val="28"/>
          <w:szCs w:val="28"/>
        </w:rPr>
        <w:t xml:space="preserve">Специалист МФЦ, ответственный за выдачу документов, полученных </w:t>
      </w:r>
      <w:r w:rsidR="003344F9">
        <w:rPr>
          <w:color w:val="1D1B11"/>
          <w:sz w:val="28"/>
          <w:szCs w:val="28"/>
        </w:rPr>
        <w:t xml:space="preserve">                     </w:t>
      </w:r>
      <w:r w:rsidRPr="00281836">
        <w:rPr>
          <w:color w:val="1D1B11"/>
          <w:sz w:val="28"/>
          <w:szCs w:val="28"/>
        </w:rPr>
        <w:t xml:space="preserve">от Администрации по результатам рассмотрения представленных заявителем документов, в день их получения от Администрации сообщает заявителю </w:t>
      </w:r>
      <w:r w:rsidR="003344F9">
        <w:rPr>
          <w:color w:val="1D1B11"/>
          <w:sz w:val="28"/>
          <w:szCs w:val="28"/>
        </w:rPr>
        <w:t xml:space="preserve">                             </w:t>
      </w:r>
      <w:r w:rsidRPr="00281836">
        <w:rPr>
          <w:color w:val="1D1B11"/>
          <w:sz w:val="28"/>
          <w:szCs w:val="28"/>
        </w:rPr>
        <w:t xml:space="preserve">о </w:t>
      </w:r>
      <w:r w:rsidRPr="00592F50">
        <w:rPr>
          <w:color w:val="1D1B11"/>
          <w:sz w:val="28"/>
          <w:szCs w:val="28"/>
        </w:rPr>
        <w:t>принятом решении по телефону (с записью даты и времени телефонного звонка), а также о возможности получения документов в МФЦ.</w:t>
      </w:r>
    </w:p>
    <w:p w:rsidR="00E84B63" w:rsidRPr="00592F50" w:rsidRDefault="00281836"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 xml:space="preserve"> 2.18</w:t>
      </w:r>
      <w:r w:rsidR="00E84B63" w:rsidRPr="00592F50">
        <w:rPr>
          <w:color w:val="1D1B11"/>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r w:rsidRPr="00592F50">
        <w:rPr>
          <w:color w:val="1D1B11"/>
          <w:sz w:val="28"/>
          <w:szCs w:val="28"/>
        </w:rPr>
        <w:t>.</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Предоставление муниципальной услуги в электронном виде осуществляется при технической реализации услуги на ПГУ ЛO.</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 xml:space="preserve">Деятельность ПГУ ЛO по организации предоставления муниципальной услуги осуществляется в соответствии с Федеральным законом от 27.07.2010 </w:t>
      </w:r>
      <w:r w:rsidR="003344F9">
        <w:rPr>
          <w:color w:val="1D1B11"/>
          <w:sz w:val="28"/>
          <w:szCs w:val="28"/>
        </w:rPr>
        <w:t xml:space="preserve">                                         </w:t>
      </w:r>
      <w:r w:rsidRPr="00592F50">
        <w:rPr>
          <w:color w:val="1D1B11"/>
          <w:sz w:val="28"/>
          <w:szCs w:val="28"/>
        </w:rPr>
        <w:t>№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84B63" w:rsidRPr="00592F50" w:rsidRDefault="00281836"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2.18.</w:t>
      </w:r>
      <w:r w:rsidR="00E84B63" w:rsidRPr="00592F50">
        <w:rPr>
          <w:color w:val="1D1B11"/>
          <w:sz w:val="28"/>
          <w:szCs w:val="28"/>
        </w:rPr>
        <w:t>1. Для получения муниципальной услуги через ПГУ ЛO заявителю необходимо предварительно пройти процесс регистрации в Единой системе идентификации и аутентификации (далее - ЕСИА).</w:t>
      </w:r>
    </w:p>
    <w:p w:rsidR="00E84B63" w:rsidRPr="00592F50" w:rsidRDefault="00281836"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2.18.</w:t>
      </w:r>
      <w:r w:rsidR="00E84B63" w:rsidRPr="00592F50">
        <w:rPr>
          <w:color w:val="1D1B11"/>
          <w:sz w:val="28"/>
          <w:szCs w:val="28"/>
        </w:rPr>
        <w:t xml:space="preserve">2. </w:t>
      </w:r>
      <w:r w:rsidR="00F461C3" w:rsidRPr="00592F50">
        <w:rPr>
          <w:color w:val="1D1B11"/>
          <w:sz w:val="28"/>
          <w:szCs w:val="28"/>
        </w:rPr>
        <w:t>М</w:t>
      </w:r>
      <w:r w:rsidR="00E84B63" w:rsidRPr="00592F50">
        <w:rPr>
          <w:color w:val="1D1B11"/>
          <w:sz w:val="28"/>
          <w:szCs w:val="28"/>
        </w:rPr>
        <w:t xml:space="preserve">униципальная услуга может быть получена через ПГУ </w:t>
      </w:r>
      <w:r w:rsidR="003344F9">
        <w:rPr>
          <w:color w:val="1D1B11"/>
          <w:sz w:val="28"/>
          <w:szCs w:val="28"/>
        </w:rPr>
        <w:t xml:space="preserve">                             </w:t>
      </w:r>
      <w:r w:rsidR="00E84B63" w:rsidRPr="00592F50">
        <w:rPr>
          <w:color w:val="1D1B11"/>
          <w:sz w:val="28"/>
          <w:szCs w:val="28"/>
        </w:rPr>
        <w:t>ЛО следующими способами:</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с обязательной личной явкой на прием в Администрацию;</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без личной явки на прием в Администрацию.</w:t>
      </w:r>
    </w:p>
    <w:p w:rsidR="00E84B63" w:rsidRPr="00592F50" w:rsidRDefault="00281836"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2.18</w:t>
      </w:r>
      <w:r w:rsidR="00E84B63" w:rsidRPr="00592F50">
        <w:rPr>
          <w:color w:val="1D1B11"/>
          <w:sz w:val="28"/>
          <w:szCs w:val="28"/>
        </w:rPr>
        <w:t xml:space="preserve">.3. Для получения муниципальной услуги без личной явки на приём </w:t>
      </w:r>
      <w:r w:rsidR="003344F9">
        <w:rPr>
          <w:color w:val="1D1B11"/>
          <w:sz w:val="28"/>
          <w:szCs w:val="28"/>
        </w:rPr>
        <w:t xml:space="preserve">                    </w:t>
      </w:r>
      <w:r w:rsidR="00E84B63" w:rsidRPr="00592F50">
        <w:rPr>
          <w:color w:val="1D1B11"/>
          <w:sz w:val="28"/>
          <w:szCs w:val="28"/>
        </w:rPr>
        <w:t>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w:t>
      </w:r>
    </w:p>
    <w:p w:rsidR="00E84B63" w:rsidRPr="00592F50" w:rsidRDefault="00AE1D08"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2.18.4</w:t>
      </w:r>
      <w:r w:rsidR="00E84B63" w:rsidRPr="00592F50">
        <w:rPr>
          <w:color w:val="1D1B11"/>
          <w:sz w:val="28"/>
          <w:szCs w:val="28"/>
        </w:rPr>
        <w:t>.</w:t>
      </w:r>
      <w:r w:rsidRPr="00592F50">
        <w:rPr>
          <w:color w:val="1D1B11"/>
          <w:sz w:val="28"/>
          <w:szCs w:val="28"/>
        </w:rPr>
        <w:t xml:space="preserve"> </w:t>
      </w:r>
      <w:r w:rsidR="00E84B63" w:rsidRPr="00592F50">
        <w:rPr>
          <w:color w:val="1D1B11"/>
          <w:sz w:val="28"/>
          <w:szCs w:val="28"/>
        </w:rPr>
        <w:t>Для подачи заявления через ПГУ ЛO заявитель должен выполнить следующие действия:</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пройти идентификацию и аутентификацию в ЕСИА;</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 xml:space="preserve">в личном кабинете на ПГУ ЛO заполнить в электронном виде заявление </w:t>
      </w:r>
      <w:r w:rsidR="003344F9">
        <w:rPr>
          <w:color w:val="1D1B11"/>
          <w:sz w:val="28"/>
          <w:szCs w:val="28"/>
        </w:rPr>
        <w:t xml:space="preserve">                  </w:t>
      </w:r>
      <w:r w:rsidRPr="00592F50">
        <w:rPr>
          <w:color w:val="1D1B11"/>
          <w:sz w:val="28"/>
          <w:szCs w:val="28"/>
        </w:rPr>
        <w:t>на оказание услуги;</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 xml:space="preserve">в случае, если заявитель выбрал способ оказания услуги с личной явкой </w:t>
      </w:r>
      <w:r w:rsidR="003344F9">
        <w:rPr>
          <w:color w:val="1D1B11"/>
          <w:sz w:val="28"/>
          <w:szCs w:val="28"/>
        </w:rPr>
        <w:t xml:space="preserve">                </w:t>
      </w:r>
      <w:r w:rsidRPr="00592F50">
        <w:rPr>
          <w:color w:val="1D1B11"/>
          <w:sz w:val="28"/>
          <w:szCs w:val="28"/>
        </w:rPr>
        <w:t>на прием в Администрацию - приложить к заявлению электронные документы;</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 xml:space="preserve">в случае, если заявитель выбрал способ оказания услуги без личной явки </w:t>
      </w:r>
      <w:r w:rsidR="003344F9">
        <w:rPr>
          <w:color w:val="1D1B11"/>
          <w:sz w:val="28"/>
          <w:szCs w:val="28"/>
        </w:rPr>
        <w:t xml:space="preserve">                  </w:t>
      </w:r>
      <w:r w:rsidRPr="00592F50">
        <w:rPr>
          <w:color w:val="1D1B11"/>
          <w:sz w:val="28"/>
          <w:szCs w:val="28"/>
        </w:rPr>
        <w:t>на прием в Администрацию:</w:t>
      </w:r>
    </w:p>
    <w:p w:rsidR="00E84B63" w:rsidRPr="00592F50" w:rsidRDefault="008E353A" w:rsidP="00281836">
      <w:pPr>
        <w:widowControl w:val="0"/>
        <w:tabs>
          <w:tab w:val="left" w:pos="142"/>
          <w:tab w:val="left" w:pos="284"/>
        </w:tabs>
        <w:autoSpaceDE w:val="0"/>
        <w:autoSpaceDN w:val="0"/>
        <w:adjustRightInd w:val="0"/>
        <w:ind w:firstLine="709"/>
        <w:jc w:val="both"/>
        <w:rPr>
          <w:color w:val="1D1B11"/>
          <w:sz w:val="28"/>
          <w:szCs w:val="28"/>
        </w:rPr>
      </w:pPr>
      <w:r>
        <w:rPr>
          <w:color w:val="1D1B11"/>
          <w:sz w:val="28"/>
          <w:szCs w:val="28"/>
        </w:rPr>
        <w:t xml:space="preserve">- </w:t>
      </w:r>
      <w:r w:rsidR="00E84B63" w:rsidRPr="00592F50">
        <w:rPr>
          <w:color w:val="1D1B11"/>
          <w:sz w:val="28"/>
          <w:szCs w:val="28"/>
        </w:rPr>
        <w:t>приложить к заявлению электронные документы, заверенные усиленной квалифицированной электронной подписью;</w:t>
      </w:r>
    </w:p>
    <w:p w:rsidR="00E84B63" w:rsidRPr="00592F50" w:rsidRDefault="008E353A" w:rsidP="00281836">
      <w:pPr>
        <w:widowControl w:val="0"/>
        <w:tabs>
          <w:tab w:val="left" w:pos="142"/>
          <w:tab w:val="left" w:pos="284"/>
        </w:tabs>
        <w:autoSpaceDE w:val="0"/>
        <w:autoSpaceDN w:val="0"/>
        <w:adjustRightInd w:val="0"/>
        <w:ind w:firstLine="709"/>
        <w:jc w:val="both"/>
        <w:rPr>
          <w:color w:val="1D1B11"/>
          <w:sz w:val="28"/>
          <w:szCs w:val="28"/>
        </w:rPr>
      </w:pPr>
      <w:r>
        <w:rPr>
          <w:color w:val="1D1B11"/>
          <w:sz w:val="28"/>
          <w:szCs w:val="28"/>
        </w:rPr>
        <w:t xml:space="preserve">- </w:t>
      </w:r>
      <w:r w:rsidR="00E84B63" w:rsidRPr="00592F50">
        <w:rPr>
          <w:color w:val="1D1B11"/>
          <w:sz w:val="28"/>
          <w:szCs w:val="28"/>
        </w:rPr>
        <w:t xml:space="preserve">приложить к заявлению электронный документ, заверенный усиленной квалифицированной электронной подписью нотариуса (в случае, если требуется </w:t>
      </w:r>
      <w:r w:rsidR="00E84B63" w:rsidRPr="00592F50">
        <w:rPr>
          <w:color w:val="1D1B11"/>
          <w:sz w:val="28"/>
          <w:szCs w:val="28"/>
        </w:rPr>
        <w:lastRenderedPageBreak/>
        <w:t>представление документов, заверенных нотариально);</w:t>
      </w:r>
    </w:p>
    <w:p w:rsidR="00E84B63" w:rsidRPr="00592F50" w:rsidRDefault="008E353A" w:rsidP="00281836">
      <w:pPr>
        <w:widowControl w:val="0"/>
        <w:tabs>
          <w:tab w:val="left" w:pos="142"/>
          <w:tab w:val="left" w:pos="284"/>
        </w:tabs>
        <w:autoSpaceDE w:val="0"/>
        <w:autoSpaceDN w:val="0"/>
        <w:adjustRightInd w:val="0"/>
        <w:ind w:firstLine="709"/>
        <w:jc w:val="both"/>
        <w:rPr>
          <w:color w:val="1D1B11"/>
          <w:sz w:val="28"/>
          <w:szCs w:val="28"/>
        </w:rPr>
      </w:pPr>
      <w:r>
        <w:rPr>
          <w:color w:val="1D1B11"/>
          <w:sz w:val="28"/>
          <w:szCs w:val="28"/>
        </w:rPr>
        <w:t xml:space="preserve">- </w:t>
      </w:r>
      <w:r w:rsidR="00E84B63" w:rsidRPr="00592F50">
        <w:rPr>
          <w:color w:val="1D1B11"/>
          <w:sz w:val="28"/>
          <w:szCs w:val="28"/>
        </w:rPr>
        <w:t>заверить заявление усиленной квалифицированной электронной подписью, если иное не установлено действующим законодательством.</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направить пакет электронных документов в Администрацию посредством функционала ПГУ ЛО.</w:t>
      </w:r>
    </w:p>
    <w:p w:rsidR="00E84B63" w:rsidRPr="00592F50" w:rsidRDefault="00AE1D08"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2.18.5</w:t>
      </w:r>
      <w:r w:rsidR="00E84B63" w:rsidRPr="00592F50">
        <w:rPr>
          <w:color w:val="1D1B11"/>
          <w:sz w:val="28"/>
          <w:szCs w:val="28"/>
        </w:rPr>
        <w:t xml:space="preserve">. В результате направления пакета электронных документов посредством ПГУ ЛО в соответствии с требованиями пункта 4 или </w:t>
      </w:r>
      <w:r w:rsidR="003344F9">
        <w:rPr>
          <w:color w:val="1D1B11"/>
          <w:sz w:val="28"/>
          <w:szCs w:val="28"/>
        </w:rPr>
        <w:t xml:space="preserve">                                    </w:t>
      </w:r>
      <w:r w:rsidR="00E84B63" w:rsidRPr="00592F50">
        <w:rPr>
          <w:color w:val="1D1B11"/>
          <w:sz w:val="28"/>
          <w:szCs w:val="28"/>
        </w:rPr>
        <w:t>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r w:rsidR="00281836" w:rsidRPr="00592F50">
        <w:rPr>
          <w:color w:val="1D1B11"/>
          <w:sz w:val="28"/>
          <w:szCs w:val="28"/>
        </w:rPr>
        <w:t>.</w:t>
      </w:r>
    </w:p>
    <w:p w:rsidR="00E84B63" w:rsidRPr="00592F50" w:rsidRDefault="00AE1D08"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2.18.6</w:t>
      </w:r>
      <w:r w:rsidR="00E84B63" w:rsidRPr="00592F50">
        <w:rPr>
          <w:color w:val="1D1B11"/>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 xml:space="preserve">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w:t>
      </w:r>
      <w:r w:rsidR="003344F9">
        <w:rPr>
          <w:color w:val="1D1B11"/>
          <w:sz w:val="28"/>
          <w:szCs w:val="28"/>
        </w:rPr>
        <w:t xml:space="preserve">                           </w:t>
      </w:r>
      <w:r w:rsidRPr="00592F50">
        <w:rPr>
          <w:color w:val="1D1B11"/>
          <w:sz w:val="28"/>
          <w:szCs w:val="28"/>
        </w:rPr>
        <w:t>по приему заявлений и проверке документов, представленных для рассмотрения;</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w:t>
      </w:r>
      <w:r w:rsidR="003344F9">
        <w:rPr>
          <w:color w:val="1D1B11"/>
          <w:sz w:val="28"/>
          <w:szCs w:val="28"/>
        </w:rPr>
        <w:t xml:space="preserve">                  </w:t>
      </w:r>
      <w:r w:rsidRPr="00592F50">
        <w:rPr>
          <w:color w:val="1D1B11"/>
          <w:sz w:val="28"/>
          <w:szCs w:val="28"/>
        </w:rPr>
        <w:t>в АИС «Межвед ЛО» формы о принятом решении и переводит дело в архив АИС «Межвед ЛО»;</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 xml:space="preserve">уведомляет заявителя о принятом решении с помощью указанных </w:t>
      </w:r>
      <w:r w:rsidR="003344F9">
        <w:rPr>
          <w:color w:val="1D1B11"/>
          <w:sz w:val="28"/>
          <w:szCs w:val="28"/>
        </w:rPr>
        <w:t xml:space="preserve">                            </w:t>
      </w:r>
      <w:r w:rsidRPr="00592F50">
        <w:rPr>
          <w:color w:val="1D1B11"/>
          <w:sz w:val="28"/>
          <w:szCs w:val="28"/>
        </w:rPr>
        <w:t xml:space="preserve">в заявлении средств связи, затем направляет документ способом, указанным </w:t>
      </w:r>
      <w:r w:rsidR="003344F9">
        <w:rPr>
          <w:color w:val="1D1B11"/>
          <w:sz w:val="28"/>
          <w:szCs w:val="28"/>
        </w:rPr>
        <w:t xml:space="preserve">                     </w:t>
      </w:r>
      <w:r w:rsidRPr="00592F50">
        <w:rPr>
          <w:color w:val="1D1B11"/>
          <w:sz w:val="28"/>
          <w:szCs w:val="28"/>
        </w:rPr>
        <w:t>в заявлении: почтой, либо выдает его при личном обращении заявителя, либо направляет</w:t>
      </w:r>
      <w:r w:rsidR="00281836" w:rsidRPr="00592F50">
        <w:rPr>
          <w:color w:val="1D1B11"/>
          <w:sz w:val="28"/>
          <w:szCs w:val="28"/>
        </w:rPr>
        <w:t xml:space="preserve"> </w:t>
      </w:r>
      <w:r w:rsidRPr="00592F50">
        <w:rPr>
          <w:color w:val="1D1B11"/>
          <w:sz w:val="28"/>
          <w:szCs w:val="28"/>
        </w:rPr>
        <w:t>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E84B63" w:rsidRPr="00592F50" w:rsidRDefault="00AE1D08"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2.18.7</w:t>
      </w:r>
      <w:r w:rsidR="00E84B63" w:rsidRPr="00592F50">
        <w:rPr>
          <w:color w:val="1D1B11"/>
          <w:sz w:val="28"/>
          <w:szCs w:val="28"/>
        </w:rPr>
        <w:t>.</w:t>
      </w:r>
      <w:r w:rsidR="00281836" w:rsidRPr="00592F50">
        <w:rPr>
          <w:color w:val="1D1B11"/>
          <w:sz w:val="28"/>
          <w:szCs w:val="28"/>
        </w:rPr>
        <w:t xml:space="preserve"> </w:t>
      </w:r>
      <w:r w:rsidR="00E84B63" w:rsidRPr="00592F50">
        <w:rPr>
          <w:color w:val="1D1B11"/>
          <w:sz w:val="28"/>
          <w:szCs w:val="28"/>
        </w:rPr>
        <w:t>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 xml:space="preserve">формирует пакет документов, поступивший через ПГУ ЛO, и передает должностному лицу Администрации, наделенному в соответствии с должностным регламентом функциями по выполнению административной процедуры </w:t>
      </w:r>
      <w:r w:rsidR="003344F9">
        <w:rPr>
          <w:color w:val="1D1B11"/>
          <w:sz w:val="28"/>
          <w:szCs w:val="28"/>
        </w:rPr>
        <w:t xml:space="preserve">                           </w:t>
      </w:r>
      <w:r w:rsidRPr="00592F50">
        <w:rPr>
          <w:color w:val="1D1B11"/>
          <w:sz w:val="28"/>
          <w:szCs w:val="28"/>
        </w:rPr>
        <w:t>по приему заявлений и проверке документов, представленных для рассмотрения;</w:t>
      </w:r>
    </w:p>
    <w:p w:rsidR="00E84B63" w:rsidRDefault="003F7475" w:rsidP="00281836">
      <w:pPr>
        <w:widowControl w:val="0"/>
        <w:tabs>
          <w:tab w:val="left" w:pos="142"/>
          <w:tab w:val="left" w:pos="284"/>
        </w:tabs>
        <w:autoSpaceDE w:val="0"/>
        <w:autoSpaceDN w:val="0"/>
        <w:adjustRightInd w:val="0"/>
        <w:ind w:firstLine="709"/>
        <w:jc w:val="both"/>
        <w:rPr>
          <w:color w:val="1D1B11"/>
          <w:sz w:val="28"/>
          <w:szCs w:val="28"/>
        </w:rPr>
      </w:pPr>
      <w:r w:rsidRPr="003F7475">
        <w:rPr>
          <w:sz w:val="28"/>
          <w:szCs w:val="28"/>
          <w:highlight w:val="yellow"/>
        </w:rPr>
        <w:t>в день регистрации запроса</w:t>
      </w:r>
      <w:r w:rsidRPr="00592F50">
        <w:rPr>
          <w:color w:val="1D1B11"/>
          <w:sz w:val="28"/>
          <w:szCs w:val="28"/>
        </w:rPr>
        <w:t xml:space="preserve"> </w:t>
      </w:r>
      <w:r w:rsidR="00E84B63" w:rsidRPr="00592F50">
        <w:rPr>
          <w:color w:val="1D1B11"/>
          <w:sz w:val="28"/>
          <w:szCs w:val="28"/>
        </w:rPr>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w:t>
      </w:r>
      <w:r>
        <w:rPr>
          <w:color w:val="1D1B11"/>
          <w:sz w:val="28"/>
          <w:szCs w:val="28"/>
        </w:rPr>
        <w:t xml:space="preserve"> АИС «Межвед ЛО» дело переводит </w:t>
      </w:r>
      <w:r w:rsidR="00E84B63" w:rsidRPr="00592F50">
        <w:rPr>
          <w:color w:val="1D1B11"/>
          <w:sz w:val="28"/>
          <w:szCs w:val="28"/>
        </w:rPr>
        <w:t>в статус «Заявитель приглашен на прием».</w:t>
      </w:r>
      <w:r w:rsidRPr="003F7475">
        <w:rPr>
          <w:sz w:val="28"/>
          <w:szCs w:val="28"/>
        </w:rPr>
        <w:t xml:space="preserve"> </w:t>
      </w:r>
      <w:r w:rsidRPr="003F7475">
        <w:rPr>
          <w:sz w:val="28"/>
          <w:szCs w:val="28"/>
          <w:highlight w:val="yellow"/>
        </w:rPr>
        <w:t>Прием назначается на ближайшую свободную дату и время в соответствии с графиком работы Администрации.</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lastRenderedPageBreak/>
        <w:t xml:space="preserve">В случае неявки заявителя на прием в назначенное время заявление </w:t>
      </w:r>
      <w:r w:rsidR="003344F9">
        <w:rPr>
          <w:color w:val="1D1B11"/>
          <w:sz w:val="28"/>
          <w:szCs w:val="28"/>
        </w:rPr>
        <w:t xml:space="preserve">                       </w:t>
      </w:r>
      <w:r w:rsidRPr="00592F50">
        <w:rPr>
          <w:color w:val="1D1B11"/>
          <w:sz w:val="28"/>
          <w:szCs w:val="28"/>
        </w:rPr>
        <w:t xml:space="preserve">и документы хранятся в АИС «Межвед ЛО» в течение 30 календарных дней, затем должностное лицо Администрации, наделенное, в соответствии </w:t>
      </w:r>
      <w:r w:rsidR="003344F9">
        <w:rPr>
          <w:color w:val="1D1B11"/>
          <w:sz w:val="28"/>
          <w:szCs w:val="28"/>
        </w:rPr>
        <w:t xml:space="preserve">                                 </w:t>
      </w:r>
      <w:r w:rsidRPr="00592F50">
        <w:rPr>
          <w:color w:val="1D1B11"/>
          <w:sz w:val="28"/>
          <w:szCs w:val="28"/>
        </w:rPr>
        <w:t>с должностным регламентом, функциями по приему заявлений и документов через ПГУ ЛО переводит документы в архив АИС «Межвед ЛО».</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w:t>
      </w:r>
      <w:r w:rsidR="00E537B0">
        <w:rPr>
          <w:color w:val="1D1B11"/>
          <w:sz w:val="28"/>
          <w:szCs w:val="28"/>
        </w:rPr>
        <w:t xml:space="preserve"> </w:t>
      </w:r>
      <w:r w:rsidRPr="00592F50">
        <w:rPr>
          <w:color w:val="1D1B11"/>
          <w:sz w:val="28"/>
          <w:szCs w:val="28"/>
        </w:rPr>
        <w:t>ведущее прием, отмечает факт явки заявителя в АИС «Межвед ЛО», дело переводит в статус «Прием заявителя окончен».</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w:t>
      </w:r>
      <w:r w:rsidR="003344F9">
        <w:rPr>
          <w:color w:val="1D1B11"/>
          <w:sz w:val="28"/>
          <w:szCs w:val="28"/>
        </w:rPr>
        <w:t xml:space="preserve">                   </w:t>
      </w:r>
      <w:r w:rsidRPr="00592F50">
        <w:rPr>
          <w:color w:val="1D1B11"/>
          <w:sz w:val="28"/>
          <w:szCs w:val="28"/>
        </w:rPr>
        <w:t>в АИС «Межвед ЛО» формы о принятом решении и переводит дело в архив АИС «Межвед ЛО».</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w:t>
      </w:r>
      <w:r w:rsidRPr="00592F50">
        <w:rPr>
          <w:color w:val="1D1B11"/>
          <w:sz w:val="28"/>
          <w:szCs w:val="28"/>
        </w:rPr>
        <w:tab/>
        <w:t>в письменном виде</w:t>
      </w:r>
      <w:r w:rsidR="00281836" w:rsidRPr="00592F50">
        <w:rPr>
          <w:color w:val="1D1B11"/>
          <w:sz w:val="28"/>
          <w:szCs w:val="28"/>
        </w:rPr>
        <w:t xml:space="preserve"> </w:t>
      </w:r>
      <w:r w:rsidRPr="00592F50">
        <w:rPr>
          <w:color w:val="1D1B11"/>
          <w:sz w:val="28"/>
          <w:szCs w:val="28"/>
        </w:rPr>
        <w:t>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E84B63" w:rsidRPr="00592F50" w:rsidRDefault="00AE1D08"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2.18.8</w:t>
      </w:r>
      <w:r w:rsidR="00E84B63" w:rsidRPr="00592F50">
        <w:rPr>
          <w:color w:val="1D1B11"/>
          <w:sz w:val="28"/>
          <w:szCs w:val="28"/>
        </w:rPr>
        <w:t xml:space="preserve">. В случае поступления всех документов, указанных в пункте </w:t>
      </w:r>
      <w:r w:rsidR="003344F9">
        <w:rPr>
          <w:color w:val="1D1B11"/>
          <w:sz w:val="28"/>
          <w:szCs w:val="28"/>
        </w:rPr>
        <w:t xml:space="preserve">                            </w:t>
      </w:r>
      <w:r w:rsidR="00E84B63" w:rsidRPr="00592F50">
        <w:rPr>
          <w:color w:val="1D1B11"/>
          <w:sz w:val="28"/>
          <w:szCs w:val="28"/>
        </w:rPr>
        <w:t xml:space="preserve">2.8. настоящего административного регламента, и отвечающих требованиям, </w:t>
      </w:r>
      <w:r w:rsidR="003344F9">
        <w:rPr>
          <w:color w:val="1D1B11"/>
          <w:sz w:val="28"/>
          <w:szCs w:val="28"/>
        </w:rPr>
        <w:t xml:space="preserve">                               </w:t>
      </w:r>
      <w:r w:rsidR="00E84B63" w:rsidRPr="00592F50">
        <w:rPr>
          <w:color w:val="1D1B11"/>
          <w:sz w:val="28"/>
          <w:szCs w:val="28"/>
        </w:rPr>
        <w:t>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w:t>
      </w:r>
    </w:p>
    <w:p w:rsidR="00E84B63" w:rsidRPr="00592F50" w:rsidRDefault="00E84B63"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w:t>
      </w:r>
      <w:r w:rsidR="003344F9">
        <w:rPr>
          <w:color w:val="1D1B11"/>
          <w:sz w:val="28"/>
          <w:szCs w:val="28"/>
        </w:rPr>
        <w:t xml:space="preserve">                                            </w:t>
      </w:r>
      <w:r w:rsidRPr="00592F50">
        <w:rPr>
          <w:color w:val="1D1B11"/>
          <w:sz w:val="28"/>
          <w:szCs w:val="28"/>
        </w:rPr>
        <w:t>с предоставлением документов, указанных в пункте 2.</w:t>
      </w:r>
      <w:r w:rsidR="00AE1D08" w:rsidRPr="00592F50">
        <w:rPr>
          <w:color w:val="1D1B11"/>
          <w:sz w:val="28"/>
          <w:szCs w:val="28"/>
        </w:rPr>
        <w:t>8</w:t>
      </w:r>
      <w:r w:rsidRPr="00592F50">
        <w:rPr>
          <w:color w:val="1D1B11"/>
          <w:sz w:val="28"/>
          <w:szCs w:val="28"/>
        </w:rPr>
        <w:t xml:space="preserve">. настоящего административного регламента, и отсутствия оснований, указанных в пункте </w:t>
      </w:r>
      <w:r w:rsidR="003344F9">
        <w:rPr>
          <w:color w:val="1D1B11"/>
          <w:sz w:val="28"/>
          <w:szCs w:val="28"/>
        </w:rPr>
        <w:t xml:space="preserve">         </w:t>
      </w:r>
      <w:r w:rsidRPr="00592F50">
        <w:rPr>
          <w:color w:val="1D1B11"/>
          <w:sz w:val="28"/>
          <w:szCs w:val="28"/>
        </w:rPr>
        <w:t>2.10. настоящего Административного регламента.</w:t>
      </w:r>
    </w:p>
    <w:p w:rsidR="00E84B63" w:rsidRPr="00592F50" w:rsidRDefault="00AE1D08" w:rsidP="00281836">
      <w:pPr>
        <w:widowControl w:val="0"/>
        <w:tabs>
          <w:tab w:val="left" w:pos="142"/>
          <w:tab w:val="left" w:pos="284"/>
        </w:tabs>
        <w:autoSpaceDE w:val="0"/>
        <w:autoSpaceDN w:val="0"/>
        <w:adjustRightInd w:val="0"/>
        <w:ind w:firstLine="709"/>
        <w:jc w:val="both"/>
        <w:rPr>
          <w:color w:val="1D1B11"/>
          <w:sz w:val="28"/>
          <w:szCs w:val="28"/>
        </w:rPr>
      </w:pPr>
      <w:r w:rsidRPr="00592F50">
        <w:rPr>
          <w:color w:val="1D1B11"/>
          <w:sz w:val="28"/>
          <w:szCs w:val="28"/>
        </w:rPr>
        <w:t>2.18.9</w:t>
      </w:r>
      <w:r w:rsidR="00E84B63" w:rsidRPr="00592F50">
        <w:rPr>
          <w:color w:val="1D1B11"/>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w:t>
      </w:r>
      <w:r w:rsidR="00281836" w:rsidRPr="00592F50">
        <w:rPr>
          <w:color w:val="1D1B11"/>
          <w:sz w:val="28"/>
          <w:szCs w:val="28"/>
        </w:rPr>
        <w:t>ующем поле такую необходимость)</w:t>
      </w:r>
      <w:r w:rsidR="00E84B63" w:rsidRPr="00592F50">
        <w:rPr>
          <w:color w:val="1D1B11"/>
          <w:sz w:val="28"/>
          <w:szCs w:val="28"/>
        </w:rPr>
        <w:t>.</w:t>
      </w:r>
    </w:p>
    <w:p w:rsidR="00FD3C99" w:rsidRPr="00592F50" w:rsidRDefault="00FD3C99" w:rsidP="00E84B63">
      <w:pPr>
        <w:widowControl w:val="0"/>
        <w:tabs>
          <w:tab w:val="left" w:pos="142"/>
          <w:tab w:val="left" w:pos="284"/>
        </w:tabs>
        <w:autoSpaceDE w:val="0"/>
        <w:autoSpaceDN w:val="0"/>
        <w:adjustRightInd w:val="0"/>
        <w:ind w:firstLine="426"/>
        <w:jc w:val="both"/>
        <w:rPr>
          <w:color w:val="1D1B11"/>
          <w:sz w:val="28"/>
          <w:szCs w:val="28"/>
        </w:rPr>
      </w:pPr>
    </w:p>
    <w:p w:rsidR="00695D69" w:rsidRPr="00592F50" w:rsidRDefault="00695D69" w:rsidP="0000697C">
      <w:pPr>
        <w:pStyle w:val="a3"/>
        <w:ind w:firstLine="426"/>
        <w:rPr>
          <w:b/>
          <w:color w:val="1D1B11"/>
          <w:szCs w:val="28"/>
          <w:lang w:val="ru-RU"/>
        </w:rPr>
      </w:pPr>
      <w:r w:rsidRPr="00592F50">
        <w:rPr>
          <w:b/>
          <w:color w:val="1D1B11"/>
          <w:szCs w:val="28"/>
          <w:lang w:val="ru-RU"/>
        </w:rPr>
        <w:t>3. Перечень услуг, которые являются необходимыми</w:t>
      </w:r>
    </w:p>
    <w:p w:rsidR="00695D69" w:rsidRPr="00592F50" w:rsidRDefault="00695D69" w:rsidP="0000697C">
      <w:pPr>
        <w:pStyle w:val="a3"/>
        <w:ind w:firstLine="426"/>
        <w:rPr>
          <w:b/>
          <w:color w:val="1D1B11"/>
          <w:szCs w:val="28"/>
          <w:lang w:val="ru-RU"/>
        </w:rPr>
      </w:pPr>
      <w:r w:rsidRPr="00592F50">
        <w:rPr>
          <w:b/>
          <w:color w:val="1D1B11"/>
          <w:szCs w:val="28"/>
          <w:lang w:val="ru-RU"/>
        </w:rPr>
        <w:t>и обязательными для предоставления  муниципальной услуги</w:t>
      </w:r>
    </w:p>
    <w:p w:rsidR="00695D69" w:rsidRPr="00592F50" w:rsidRDefault="00695D69" w:rsidP="0000697C">
      <w:pPr>
        <w:pStyle w:val="a3"/>
        <w:ind w:firstLine="426"/>
        <w:jc w:val="both"/>
        <w:rPr>
          <w:color w:val="1D1B11"/>
          <w:szCs w:val="28"/>
          <w:lang w:val="ru-RU"/>
        </w:rPr>
      </w:pPr>
    </w:p>
    <w:p w:rsidR="00686EEC" w:rsidRPr="00C07465" w:rsidRDefault="00695D69" w:rsidP="0000697C">
      <w:pPr>
        <w:pStyle w:val="a3"/>
        <w:ind w:firstLine="426"/>
        <w:jc w:val="both"/>
        <w:rPr>
          <w:color w:val="1D1B11"/>
          <w:szCs w:val="28"/>
          <w:lang w:val="ru-RU"/>
        </w:rPr>
      </w:pPr>
      <w:r w:rsidRPr="00592F50">
        <w:rPr>
          <w:color w:val="1D1B11"/>
          <w:szCs w:val="28"/>
          <w:lang w:val="ru-RU"/>
        </w:rPr>
        <w:t>3.1</w:t>
      </w:r>
      <w:r w:rsidRPr="00C07465">
        <w:rPr>
          <w:color w:val="1D1B11"/>
          <w:szCs w:val="28"/>
          <w:lang w:val="ru-RU"/>
        </w:rPr>
        <w:t xml:space="preserve">. </w:t>
      </w:r>
      <w:r w:rsidR="0017102C" w:rsidRPr="00C07465">
        <w:rPr>
          <w:color w:val="1D1B11"/>
          <w:szCs w:val="28"/>
          <w:lang w:val="ru-RU"/>
        </w:rPr>
        <w:t>Для предоставления государственной услуги п</w:t>
      </w:r>
      <w:r w:rsidRPr="00C07465">
        <w:rPr>
          <w:color w:val="1D1B11"/>
          <w:szCs w:val="28"/>
          <w:lang w:val="ru-RU"/>
        </w:rPr>
        <w:t>олучение услуг, которые являются необходимыми и обязательными для предоставления муниципальной услуги, не требуется.</w:t>
      </w:r>
      <w:bookmarkStart w:id="22" w:name="sub_1003"/>
    </w:p>
    <w:p w:rsidR="00686EEC" w:rsidRDefault="00686EEC" w:rsidP="0000697C">
      <w:pPr>
        <w:widowControl w:val="0"/>
        <w:tabs>
          <w:tab w:val="left" w:pos="142"/>
          <w:tab w:val="left" w:pos="284"/>
        </w:tabs>
        <w:autoSpaceDE w:val="0"/>
        <w:autoSpaceDN w:val="0"/>
        <w:adjustRightInd w:val="0"/>
        <w:ind w:firstLine="426"/>
        <w:jc w:val="center"/>
        <w:outlineLvl w:val="0"/>
        <w:rPr>
          <w:b/>
          <w:bCs/>
          <w:color w:val="1D1B11"/>
          <w:sz w:val="28"/>
          <w:szCs w:val="28"/>
        </w:rPr>
      </w:pPr>
    </w:p>
    <w:p w:rsidR="009C35C3" w:rsidRPr="00C07465" w:rsidRDefault="00686EEC" w:rsidP="0000697C">
      <w:pPr>
        <w:widowControl w:val="0"/>
        <w:tabs>
          <w:tab w:val="left" w:pos="142"/>
          <w:tab w:val="left" w:pos="284"/>
        </w:tabs>
        <w:autoSpaceDE w:val="0"/>
        <w:autoSpaceDN w:val="0"/>
        <w:adjustRightInd w:val="0"/>
        <w:ind w:firstLine="426"/>
        <w:jc w:val="center"/>
        <w:outlineLvl w:val="0"/>
        <w:rPr>
          <w:b/>
          <w:bCs/>
          <w:color w:val="1D1B11"/>
          <w:sz w:val="28"/>
          <w:szCs w:val="28"/>
        </w:rPr>
      </w:pPr>
      <w:r w:rsidRPr="00C07465">
        <w:rPr>
          <w:b/>
          <w:bCs/>
          <w:color w:val="1D1B11"/>
          <w:sz w:val="28"/>
          <w:szCs w:val="28"/>
        </w:rPr>
        <w:lastRenderedPageBreak/>
        <w:t>4</w:t>
      </w:r>
      <w:r w:rsidR="009C35C3" w:rsidRPr="00C07465">
        <w:rPr>
          <w:b/>
          <w:bCs/>
          <w:color w:val="1D1B11"/>
          <w:sz w:val="28"/>
          <w:szCs w:val="28"/>
        </w:rPr>
        <w:t>. Состав, последовательность и сроки выполнения административных</w:t>
      </w:r>
      <w:r w:rsidR="009C35C3" w:rsidRPr="00C07465">
        <w:rPr>
          <w:b/>
          <w:bCs/>
          <w:color w:val="1D1B11"/>
          <w:sz w:val="28"/>
          <w:szCs w:val="28"/>
        </w:rPr>
        <w:br/>
        <w:t>процедур, требования к порядку их выполнения</w:t>
      </w:r>
      <w:bookmarkEnd w:id="22"/>
    </w:p>
    <w:p w:rsidR="007311C7" w:rsidRPr="00C07465" w:rsidRDefault="007311C7" w:rsidP="0000697C">
      <w:pPr>
        <w:pStyle w:val="a3"/>
        <w:tabs>
          <w:tab w:val="left" w:pos="142"/>
          <w:tab w:val="left" w:pos="284"/>
        </w:tabs>
        <w:ind w:firstLine="426"/>
        <w:rPr>
          <w:color w:val="1D1B11"/>
          <w:szCs w:val="28"/>
        </w:rPr>
      </w:pPr>
    </w:p>
    <w:p w:rsidR="008A0F50" w:rsidRPr="00C07465" w:rsidRDefault="00C1528E" w:rsidP="00A81D67">
      <w:pPr>
        <w:ind w:firstLine="709"/>
        <w:jc w:val="both"/>
        <w:rPr>
          <w:color w:val="1D1B11"/>
          <w:sz w:val="28"/>
          <w:szCs w:val="28"/>
        </w:rPr>
      </w:pPr>
      <w:r w:rsidRPr="00C07465">
        <w:rPr>
          <w:color w:val="1D1B11"/>
          <w:sz w:val="28"/>
          <w:szCs w:val="28"/>
        </w:rPr>
        <w:t>4</w:t>
      </w:r>
      <w:r w:rsidR="008A0F50" w:rsidRPr="00C07465">
        <w:rPr>
          <w:color w:val="1D1B11"/>
          <w:sz w:val="28"/>
          <w:szCs w:val="28"/>
        </w:rPr>
        <w:t>.1. Предоставление муниципальной услуги включает в себя следующие административные процедуры:</w:t>
      </w:r>
    </w:p>
    <w:p w:rsidR="008A0F50" w:rsidRPr="00C07465" w:rsidRDefault="008A0F50" w:rsidP="00A81D67">
      <w:pPr>
        <w:ind w:firstLine="709"/>
        <w:jc w:val="both"/>
        <w:rPr>
          <w:color w:val="1D1B11"/>
          <w:sz w:val="28"/>
          <w:szCs w:val="28"/>
        </w:rPr>
      </w:pPr>
      <w:r w:rsidRPr="00C07465">
        <w:rPr>
          <w:color w:val="1D1B11"/>
          <w:sz w:val="28"/>
          <w:szCs w:val="28"/>
        </w:rPr>
        <w:t>а) прием и регистрация заявления и документов;</w:t>
      </w:r>
    </w:p>
    <w:p w:rsidR="00F40380" w:rsidRPr="00A017CD" w:rsidRDefault="008A0F50" w:rsidP="00A81D67">
      <w:pPr>
        <w:ind w:firstLine="709"/>
        <w:jc w:val="both"/>
        <w:rPr>
          <w:color w:val="1D1B11"/>
          <w:sz w:val="28"/>
          <w:szCs w:val="28"/>
        </w:rPr>
      </w:pPr>
      <w:r w:rsidRPr="00C07465">
        <w:rPr>
          <w:color w:val="1D1B11"/>
          <w:sz w:val="28"/>
          <w:szCs w:val="28"/>
        </w:rPr>
        <w:t xml:space="preserve">б)  оценка соответствия помещения требованиям, </w:t>
      </w:r>
      <w:r w:rsidR="00F40380" w:rsidRPr="00C07465">
        <w:rPr>
          <w:sz w:val="28"/>
          <w:szCs w:val="28"/>
        </w:rPr>
        <w:t xml:space="preserve">установленным </w:t>
      </w:r>
      <w:r w:rsidR="003344F9">
        <w:rPr>
          <w:sz w:val="28"/>
          <w:szCs w:val="28"/>
        </w:rPr>
        <w:t xml:space="preserve">                               </w:t>
      </w:r>
      <w:r w:rsidR="00F40380" w:rsidRPr="00C07465">
        <w:rPr>
          <w:sz w:val="28"/>
          <w:szCs w:val="28"/>
        </w:rPr>
        <w:t xml:space="preserve">в Положении от 28.01.2006 </w:t>
      </w:r>
      <w:r w:rsidR="008B703B" w:rsidRPr="00C07465">
        <w:rPr>
          <w:sz w:val="28"/>
          <w:szCs w:val="28"/>
        </w:rPr>
        <w:t>№</w:t>
      </w:r>
      <w:r w:rsidR="00F40380" w:rsidRPr="00C07465">
        <w:rPr>
          <w:sz w:val="28"/>
          <w:szCs w:val="28"/>
        </w:rPr>
        <w:t xml:space="preserve"> 47;</w:t>
      </w:r>
      <w:r w:rsidR="00762573" w:rsidRPr="00A017CD">
        <w:rPr>
          <w:color w:val="1D1B11"/>
          <w:sz w:val="28"/>
          <w:szCs w:val="28"/>
        </w:rPr>
        <w:t xml:space="preserve"> </w:t>
      </w:r>
    </w:p>
    <w:p w:rsidR="00D82124" w:rsidRPr="00C8010F" w:rsidRDefault="00D82124" w:rsidP="00A81D67">
      <w:pPr>
        <w:ind w:firstLine="709"/>
        <w:jc w:val="both"/>
        <w:rPr>
          <w:color w:val="1D1B11"/>
          <w:sz w:val="28"/>
          <w:szCs w:val="28"/>
        </w:rPr>
      </w:pPr>
      <w:r w:rsidRPr="00A017CD">
        <w:rPr>
          <w:color w:val="1D1B11"/>
          <w:sz w:val="28"/>
          <w:szCs w:val="28"/>
        </w:rPr>
        <w:t>в) обследование помещения и составление</w:t>
      </w:r>
      <w:r w:rsidRPr="00C37EA7">
        <w:rPr>
          <w:color w:val="1D1B11"/>
          <w:sz w:val="28"/>
          <w:szCs w:val="28"/>
        </w:rPr>
        <w:t xml:space="preserve"> комиссией  акта обследования помещения;</w:t>
      </w:r>
    </w:p>
    <w:p w:rsidR="00AC2DA0" w:rsidRPr="00C8010F" w:rsidRDefault="00C92F98" w:rsidP="00A81D67">
      <w:pPr>
        <w:ind w:firstLine="709"/>
        <w:jc w:val="both"/>
        <w:rPr>
          <w:color w:val="1D1B11"/>
          <w:sz w:val="28"/>
          <w:szCs w:val="28"/>
        </w:rPr>
      </w:pPr>
      <w:r w:rsidRPr="00C37EA7">
        <w:rPr>
          <w:color w:val="1D1B11"/>
          <w:sz w:val="28"/>
          <w:szCs w:val="28"/>
        </w:rPr>
        <w:t>г</w:t>
      </w:r>
      <w:r w:rsidR="008A0F50" w:rsidRPr="00C8010F">
        <w:rPr>
          <w:color w:val="1D1B11"/>
          <w:sz w:val="28"/>
          <w:szCs w:val="28"/>
        </w:rPr>
        <w:t xml:space="preserve">) принятие решения и оформление заключения межведомственной комиссией, </w:t>
      </w:r>
    </w:p>
    <w:p w:rsidR="00F40380" w:rsidRPr="00C37EA7" w:rsidRDefault="00C92F98" w:rsidP="00A81D67">
      <w:pPr>
        <w:ind w:firstLine="709"/>
        <w:jc w:val="both"/>
        <w:rPr>
          <w:color w:val="1D1B11"/>
          <w:sz w:val="28"/>
          <w:szCs w:val="28"/>
        </w:rPr>
      </w:pPr>
      <w:r w:rsidRPr="00C37EA7">
        <w:rPr>
          <w:color w:val="1D1B11"/>
          <w:sz w:val="28"/>
          <w:szCs w:val="28"/>
        </w:rPr>
        <w:t>д</w:t>
      </w:r>
      <w:r w:rsidR="008A0F50" w:rsidRPr="00C8010F">
        <w:rPr>
          <w:color w:val="1D1B11"/>
          <w:sz w:val="28"/>
          <w:szCs w:val="28"/>
        </w:rPr>
        <w:t>) направление заявителю</w:t>
      </w:r>
      <w:r w:rsidR="00AC2DA0" w:rsidRPr="00C8010F">
        <w:rPr>
          <w:color w:val="1D1B11"/>
          <w:sz w:val="28"/>
          <w:szCs w:val="28"/>
        </w:rPr>
        <w:t xml:space="preserve"> заключения</w:t>
      </w:r>
      <w:r w:rsidR="008A0F50" w:rsidRPr="00C8010F">
        <w:rPr>
          <w:color w:val="1D1B11"/>
          <w:sz w:val="28"/>
          <w:szCs w:val="28"/>
        </w:rPr>
        <w:t>.</w:t>
      </w:r>
    </w:p>
    <w:p w:rsidR="008A0F50" w:rsidRPr="00C37EA7" w:rsidRDefault="008A0F50" w:rsidP="00A81D67">
      <w:pPr>
        <w:ind w:firstLine="709"/>
        <w:jc w:val="both"/>
        <w:rPr>
          <w:color w:val="1D1B11"/>
          <w:sz w:val="28"/>
          <w:szCs w:val="28"/>
        </w:rPr>
      </w:pPr>
      <w:r w:rsidRPr="00C37EA7">
        <w:rPr>
          <w:color w:val="1D1B11"/>
          <w:sz w:val="28"/>
          <w:szCs w:val="28"/>
        </w:rPr>
        <w:t xml:space="preserve">Последовательность административных действий (процедур) </w:t>
      </w:r>
      <w:r w:rsidR="003344F9">
        <w:rPr>
          <w:color w:val="1D1B11"/>
          <w:sz w:val="28"/>
          <w:szCs w:val="28"/>
        </w:rPr>
        <w:t xml:space="preserve">                                    </w:t>
      </w:r>
      <w:r w:rsidRPr="00C37EA7">
        <w:rPr>
          <w:color w:val="1D1B11"/>
          <w:sz w:val="28"/>
          <w:szCs w:val="28"/>
        </w:rPr>
        <w:t xml:space="preserve">по предоставлению муниципальной услуги отражена в блок – схеме, представленной в Приложении № </w:t>
      </w:r>
      <w:r w:rsidR="00AF45D1" w:rsidRPr="00C37EA7">
        <w:rPr>
          <w:color w:val="1D1B11"/>
          <w:sz w:val="28"/>
          <w:szCs w:val="28"/>
        </w:rPr>
        <w:t>5</w:t>
      </w:r>
      <w:r w:rsidRPr="00C37EA7">
        <w:rPr>
          <w:color w:val="1D1B11"/>
          <w:sz w:val="28"/>
          <w:szCs w:val="28"/>
        </w:rPr>
        <w:t xml:space="preserve"> к настоящему Административному регламенту.</w:t>
      </w:r>
    </w:p>
    <w:p w:rsidR="00C92F98" w:rsidRPr="00C37EA7" w:rsidRDefault="00C92F98" w:rsidP="00A81D67">
      <w:pPr>
        <w:ind w:firstLine="709"/>
        <w:jc w:val="both"/>
        <w:rPr>
          <w:color w:val="1D1B11"/>
          <w:sz w:val="28"/>
          <w:szCs w:val="28"/>
        </w:rPr>
      </w:pPr>
      <w:r w:rsidRPr="00C37EA7">
        <w:rPr>
          <w:color w:val="1D1B11"/>
          <w:sz w:val="28"/>
          <w:szCs w:val="28"/>
        </w:rPr>
        <w:t>Органу местного самоуправления, предоставляющему муниципальную услугу и его должностным лицам запрещено требовать от заявителя при осуществлении административных процедур:</w:t>
      </w:r>
    </w:p>
    <w:p w:rsidR="00C92F98" w:rsidRPr="00C37EA7" w:rsidRDefault="00C92F98" w:rsidP="00A81D67">
      <w:pPr>
        <w:ind w:firstLine="709"/>
        <w:jc w:val="both"/>
        <w:rPr>
          <w:color w:val="1D1B11"/>
          <w:sz w:val="28"/>
          <w:szCs w:val="28"/>
        </w:rPr>
      </w:pPr>
      <w:r w:rsidRPr="00C37EA7">
        <w:rPr>
          <w:color w:val="1D1B11"/>
          <w:sz w:val="28"/>
          <w:szCs w:val="28"/>
        </w:rPr>
        <w:t xml:space="preserve">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3344F9">
        <w:rPr>
          <w:color w:val="1D1B11"/>
          <w:sz w:val="28"/>
          <w:szCs w:val="28"/>
        </w:rPr>
        <w:t xml:space="preserve">                                   </w:t>
      </w:r>
      <w:r w:rsidRPr="00C37EA7">
        <w:rPr>
          <w:color w:val="1D1B11"/>
          <w:sz w:val="28"/>
          <w:szCs w:val="28"/>
        </w:rPr>
        <w:t>с предоставлением муниципальной услуги;</w:t>
      </w:r>
    </w:p>
    <w:p w:rsidR="00C92F98" w:rsidRPr="00C37EA7" w:rsidRDefault="00C92F98" w:rsidP="00A81D67">
      <w:pPr>
        <w:ind w:firstLine="709"/>
        <w:jc w:val="both"/>
        <w:rPr>
          <w:color w:val="1D1B11"/>
          <w:sz w:val="28"/>
          <w:szCs w:val="28"/>
        </w:rPr>
      </w:pPr>
      <w:r w:rsidRPr="00C37EA7">
        <w:rPr>
          <w:color w:val="1D1B11"/>
          <w:sz w:val="28"/>
          <w:szCs w:val="28"/>
        </w:rPr>
        <w:t xml:space="preserve">представления документов и информации, которые находятся </w:t>
      </w:r>
      <w:r w:rsidR="003344F9">
        <w:rPr>
          <w:color w:val="1D1B11"/>
          <w:sz w:val="28"/>
          <w:szCs w:val="28"/>
        </w:rPr>
        <w:t xml:space="preserve">                                     </w:t>
      </w:r>
      <w:r w:rsidRPr="00C37EA7">
        <w:rPr>
          <w:color w:val="1D1B11"/>
          <w:sz w:val="28"/>
          <w:szCs w:val="28"/>
        </w:rPr>
        <w:t xml:space="preserve">в распоряжении государственных органов, органов местного самоуправления </w:t>
      </w:r>
      <w:r w:rsidR="003344F9">
        <w:rPr>
          <w:color w:val="1D1B11"/>
          <w:sz w:val="28"/>
          <w:szCs w:val="28"/>
        </w:rPr>
        <w:t xml:space="preserve">                     </w:t>
      </w:r>
      <w:r w:rsidRPr="00C37EA7">
        <w:rPr>
          <w:color w:val="1D1B11"/>
          <w:sz w:val="28"/>
          <w:szCs w:val="28"/>
        </w:rPr>
        <w:t xml:space="preserve">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w:t>
      </w:r>
      <w:r w:rsidR="003344F9">
        <w:rPr>
          <w:color w:val="1D1B11"/>
          <w:sz w:val="28"/>
          <w:szCs w:val="28"/>
        </w:rPr>
        <w:t xml:space="preserve">                   </w:t>
      </w:r>
      <w:r w:rsidRPr="00C37EA7">
        <w:rPr>
          <w:color w:val="1D1B11"/>
          <w:sz w:val="28"/>
          <w:szCs w:val="28"/>
        </w:rPr>
        <w:t>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
    <w:p w:rsidR="00C92F98" w:rsidRPr="00C37EA7" w:rsidRDefault="00C92F98" w:rsidP="00A81D67">
      <w:pPr>
        <w:ind w:firstLine="709"/>
        <w:jc w:val="both"/>
        <w:rPr>
          <w:color w:val="1D1B11"/>
          <w:sz w:val="28"/>
          <w:szCs w:val="28"/>
        </w:rPr>
      </w:pPr>
      <w:r w:rsidRPr="00C37EA7">
        <w:rPr>
          <w:color w:val="1D1B11"/>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003344F9">
        <w:rPr>
          <w:color w:val="1D1B11"/>
          <w:sz w:val="28"/>
          <w:szCs w:val="28"/>
        </w:rPr>
        <w:t xml:space="preserve">                          </w:t>
      </w:r>
      <w:r w:rsidRPr="00C37EA7">
        <w:rPr>
          <w:color w:val="1D1B11"/>
          <w:sz w:val="28"/>
          <w:szCs w:val="28"/>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2445D3" w:rsidRPr="00C245F7" w:rsidRDefault="00C1528E" w:rsidP="00A81D67">
      <w:pPr>
        <w:ind w:firstLine="709"/>
        <w:jc w:val="both"/>
        <w:rPr>
          <w:color w:val="1D1B11"/>
          <w:sz w:val="28"/>
          <w:szCs w:val="28"/>
        </w:rPr>
      </w:pPr>
      <w:r>
        <w:rPr>
          <w:color w:val="1D1B11"/>
          <w:sz w:val="28"/>
          <w:szCs w:val="28"/>
        </w:rPr>
        <w:t>4</w:t>
      </w:r>
      <w:r w:rsidR="008A0F50" w:rsidRPr="00C37EA7">
        <w:rPr>
          <w:color w:val="1D1B11"/>
          <w:sz w:val="28"/>
          <w:szCs w:val="28"/>
        </w:rPr>
        <w:t>.2. Первичный прием документов и регистрация.</w:t>
      </w:r>
    </w:p>
    <w:p w:rsidR="002445D3" w:rsidRPr="00A017CD" w:rsidRDefault="002445D3" w:rsidP="00A81D67">
      <w:pPr>
        <w:ind w:firstLine="709"/>
        <w:jc w:val="both"/>
        <w:rPr>
          <w:color w:val="1D1B11"/>
          <w:sz w:val="28"/>
          <w:szCs w:val="28"/>
        </w:rPr>
      </w:pPr>
      <w:r w:rsidRPr="00D95D87">
        <w:rPr>
          <w:color w:val="1D1B11"/>
          <w:sz w:val="28"/>
          <w:szCs w:val="28"/>
        </w:rPr>
        <w:t xml:space="preserve">Основанием для начала исполнения процедуры приема и регистрации заявления и документов является </w:t>
      </w:r>
      <w:r w:rsidRPr="00A017CD">
        <w:rPr>
          <w:color w:val="1D1B11"/>
          <w:sz w:val="28"/>
          <w:szCs w:val="28"/>
        </w:rPr>
        <w:t>личное обращение заявителя</w:t>
      </w:r>
      <w:r w:rsidR="00930225" w:rsidRPr="00A017CD">
        <w:rPr>
          <w:color w:val="1D1B11"/>
          <w:sz w:val="28"/>
          <w:szCs w:val="28"/>
        </w:rPr>
        <w:t>,</w:t>
      </w:r>
      <w:r w:rsidRPr="00A017CD">
        <w:rPr>
          <w:color w:val="1D1B11"/>
          <w:sz w:val="28"/>
          <w:szCs w:val="28"/>
        </w:rPr>
        <w:t xml:space="preserve"> </w:t>
      </w:r>
      <w:r w:rsidR="00930225" w:rsidRPr="00A017CD">
        <w:rPr>
          <w:color w:val="1D1B11"/>
          <w:sz w:val="28"/>
          <w:szCs w:val="28"/>
        </w:rPr>
        <w:t xml:space="preserve">в том числе </w:t>
      </w:r>
      <w:r w:rsidR="003344F9">
        <w:rPr>
          <w:color w:val="1D1B11"/>
          <w:sz w:val="28"/>
          <w:szCs w:val="28"/>
        </w:rPr>
        <w:t xml:space="preserve">                         </w:t>
      </w:r>
      <w:r w:rsidR="00930225" w:rsidRPr="00A017CD">
        <w:rPr>
          <w:color w:val="1D1B11"/>
          <w:sz w:val="28"/>
          <w:szCs w:val="28"/>
        </w:rPr>
        <w:t xml:space="preserve">в МФЦ либо через ПГУ ЛО </w:t>
      </w:r>
      <w:r w:rsidRPr="00A017CD">
        <w:rPr>
          <w:color w:val="1D1B11"/>
          <w:sz w:val="28"/>
          <w:szCs w:val="28"/>
        </w:rPr>
        <w:t xml:space="preserve">(либо направление заявления по почте) с комплектом документов, необходимых для исполнения муниципальной услуги (далее - заявление и документы), оформленное в соответствии с приложением 2 </w:t>
      </w:r>
      <w:r w:rsidR="003344F9">
        <w:rPr>
          <w:color w:val="1D1B11"/>
          <w:sz w:val="28"/>
          <w:szCs w:val="28"/>
        </w:rPr>
        <w:t xml:space="preserve">                             </w:t>
      </w:r>
      <w:r w:rsidRPr="00A017CD">
        <w:rPr>
          <w:color w:val="1D1B11"/>
          <w:sz w:val="28"/>
          <w:szCs w:val="28"/>
        </w:rPr>
        <w:t>к Административному регламенту.</w:t>
      </w:r>
    </w:p>
    <w:p w:rsidR="002C0027" w:rsidRPr="00F6645F" w:rsidRDefault="002445D3" w:rsidP="00A81D67">
      <w:pPr>
        <w:autoSpaceDE w:val="0"/>
        <w:autoSpaceDN w:val="0"/>
        <w:adjustRightInd w:val="0"/>
        <w:ind w:firstLine="709"/>
        <w:jc w:val="both"/>
        <w:rPr>
          <w:sz w:val="28"/>
          <w:szCs w:val="28"/>
        </w:rPr>
      </w:pPr>
      <w:r w:rsidRPr="00F6645F">
        <w:rPr>
          <w:color w:val="1D1B11"/>
          <w:sz w:val="28"/>
          <w:szCs w:val="28"/>
        </w:rPr>
        <w:lastRenderedPageBreak/>
        <w:t xml:space="preserve">Также основанием для начала исполнения муниципальной услуги являются поступление заявления </w:t>
      </w:r>
      <w:r w:rsidRPr="00F6645F">
        <w:rPr>
          <w:sz w:val="28"/>
          <w:szCs w:val="28"/>
        </w:rPr>
        <w:t>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w:t>
      </w:r>
      <w:r w:rsidRPr="00F6645F">
        <w:rPr>
          <w:color w:val="1D1B11"/>
          <w:sz w:val="28"/>
          <w:szCs w:val="28"/>
        </w:rPr>
        <w:t xml:space="preserve"> </w:t>
      </w:r>
      <w:r w:rsidRPr="00F6645F">
        <w:rPr>
          <w:sz w:val="28"/>
          <w:szCs w:val="28"/>
        </w:rPr>
        <w:t>заключение органов государственного надзора (контроля) по вопросам, отнесенным к их компетенции.</w:t>
      </w:r>
      <w:r w:rsidR="00CA185E" w:rsidRPr="00F6645F">
        <w:rPr>
          <w:sz w:val="28"/>
          <w:szCs w:val="28"/>
        </w:rPr>
        <w:t xml:space="preserve"> </w:t>
      </w:r>
      <w:r w:rsidR="002C0027" w:rsidRPr="00F6645F">
        <w:rPr>
          <w:sz w:val="28"/>
          <w:szCs w:val="28"/>
        </w:rPr>
        <w:t xml:space="preserve">При оценке соответствия находящегося в эксплуатации помещения установленным Положении от 28.01.2006 </w:t>
      </w:r>
      <w:r w:rsidR="008B703B" w:rsidRPr="00F6645F">
        <w:rPr>
          <w:sz w:val="28"/>
          <w:szCs w:val="28"/>
        </w:rPr>
        <w:t>№</w:t>
      </w:r>
      <w:r w:rsidR="002C0027" w:rsidRPr="00F6645F">
        <w:rPr>
          <w:sz w:val="28"/>
          <w:szCs w:val="28"/>
        </w:rPr>
        <w:t xml:space="preserve"> 47 требованиям проверяется его фактическое состояние. 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w:t>
      </w:r>
      <w:r w:rsidR="003344F9" w:rsidRPr="00F6645F">
        <w:rPr>
          <w:sz w:val="28"/>
          <w:szCs w:val="28"/>
        </w:rPr>
        <w:t xml:space="preserve">                                  </w:t>
      </w:r>
      <w:r w:rsidR="002C0027" w:rsidRPr="00F6645F">
        <w:rPr>
          <w:sz w:val="28"/>
          <w:szCs w:val="28"/>
        </w:rPr>
        <w:t>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 также месторасположения жилого помещения.</w:t>
      </w:r>
    </w:p>
    <w:p w:rsidR="002C0027" w:rsidRPr="00A017CD" w:rsidRDefault="002C0027" w:rsidP="00A81D67">
      <w:pPr>
        <w:autoSpaceDE w:val="0"/>
        <w:autoSpaceDN w:val="0"/>
        <w:adjustRightInd w:val="0"/>
        <w:ind w:firstLine="709"/>
        <w:jc w:val="both"/>
        <w:rPr>
          <w:sz w:val="28"/>
          <w:szCs w:val="28"/>
        </w:rPr>
      </w:pPr>
      <w:r w:rsidRPr="00F6645F">
        <w:rPr>
          <w:sz w:val="28"/>
          <w:szCs w:val="28"/>
        </w:rPr>
        <w:t>Процедура проведения оценки соответствия</w:t>
      </w:r>
      <w:r w:rsidRPr="00A017CD">
        <w:rPr>
          <w:sz w:val="28"/>
          <w:szCs w:val="28"/>
        </w:rPr>
        <w:t xml:space="preserve"> помещения установленным </w:t>
      </w:r>
      <w:r w:rsidR="003344F9">
        <w:rPr>
          <w:sz w:val="28"/>
          <w:szCs w:val="28"/>
        </w:rPr>
        <w:t xml:space="preserve">                     </w:t>
      </w:r>
      <w:r w:rsidRPr="00A017CD">
        <w:rPr>
          <w:sz w:val="28"/>
          <w:szCs w:val="28"/>
        </w:rPr>
        <w:t>в Положении требованиям включает:</w:t>
      </w:r>
    </w:p>
    <w:p w:rsidR="002C0027" w:rsidRPr="00A017CD" w:rsidRDefault="002C0027" w:rsidP="00A81D67">
      <w:pPr>
        <w:autoSpaceDE w:val="0"/>
        <w:autoSpaceDN w:val="0"/>
        <w:adjustRightInd w:val="0"/>
        <w:ind w:firstLine="709"/>
        <w:jc w:val="both"/>
        <w:rPr>
          <w:sz w:val="28"/>
          <w:szCs w:val="28"/>
        </w:rPr>
      </w:pPr>
      <w:r w:rsidRPr="00A017CD">
        <w:rPr>
          <w:sz w:val="28"/>
          <w:szCs w:val="28"/>
        </w:rPr>
        <w:t>прием и рассмотрение заявления и прилагаемых к нему обосновывающих документов;</w:t>
      </w:r>
    </w:p>
    <w:p w:rsidR="002C0027" w:rsidRPr="00A017CD" w:rsidRDefault="002C0027" w:rsidP="00A81D67">
      <w:pPr>
        <w:autoSpaceDE w:val="0"/>
        <w:autoSpaceDN w:val="0"/>
        <w:adjustRightInd w:val="0"/>
        <w:ind w:firstLine="709"/>
        <w:jc w:val="both"/>
        <w:rPr>
          <w:sz w:val="28"/>
          <w:szCs w:val="28"/>
        </w:rPr>
      </w:pPr>
      <w:r w:rsidRPr="00A017CD">
        <w:rPr>
          <w:sz w:val="28"/>
          <w:szCs w:val="28"/>
        </w:rPr>
        <w:t xml:space="preserve">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w:t>
      </w:r>
      <w:r w:rsidR="003344F9">
        <w:rPr>
          <w:sz w:val="28"/>
          <w:szCs w:val="28"/>
        </w:rPr>
        <w:t xml:space="preserve">                             </w:t>
      </w:r>
      <w:r w:rsidRPr="00A017CD">
        <w:rPr>
          <w:sz w:val="28"/>
          <w:szCs w:val="28"/>
        </w:rPr>
        <w:t>(не соответствующим) установленным в настоящем Положении требованиям;</w:t>
      </w:r>
    </w:p>
    <w:p w:rsidR="002C0027" w:rsidRDefault="002C0027" w:rsidP="00A81D67">
      <w:pPr>
        <w:autoSpaceDE w:val="0"/>
        <w:autoSpaceDN w:val="0"/>
        <w:adjustRightInd w:val="0"/>
        <w:ind w:firstLine="709"/>
        <w:jc w:val="both"/>
        <w:rPr>
          <w:sz w:val="28"/>
          <w:szCs w:val="28"/>
        </w:rPr>
      </w:pPr>
      <w:r w:rsidRPr="00A017CD">
        <w:rPr>
          <w:sz w:val="28"/>
          <w:szCs w:val="28"/>
        </w:rPr>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2C0027" w:rsidRPr="00A017CD" w:rsidRDefault="002C0027" w:rsidP="00A81D67">
      <w:pPr>
        <w:autoSpaceDE w:val="0"/>
        <w:autoSpaceDN w:val="0"/>
        <w:adjustRightInd w:val="0"/>
        <w:ind w:firstLine="709"/>
        <w:jc w:val="both"/>
        <w:rPr>
          <w:sz w:val="28"/>
          <w:szCs w:val="28"/>
        </w:rPr>
      </w:pPr>
      <w:r w:rsidRPr="00A017CD">
        <w:rPr>
          <w:sz w:val="28"/>
          <w:szCs w:val="28"/>
        </w:rPr>
        <w:t>работу комиссии по оценке пригодности (непригодности) жилых помещений для постоянного проживания;</w:t>
      </w:r>
    </w:p>
    <w:p w:rsidR="002C0027" w:rsidRPr="00A017CD" w:rsidRDefault="002C0027" w:rsidP="00A81D67">
      <w:pPr>
        <w:autoSpaceDE w:val="0"/>
        <w:autoSpaceDN w:val="0"/>
        <w:adjustRightInd w:val="0"/>
        <w:ind w:firstLine="709"/>
        <w:jc w:val="both"/>
        <w:rPr>
          <w:sz w:val="28"/>
          <w:szCs w:val="28"/>
        </w:rPr>
      </w:pPr>
      <w:r w:rsidRPr="00A017CD">
        <w:rPr>
          <w:sz w:val="28"/>
          <w:szCs w:val="28"/>
        </w:rPr>
        <w:t xml:space="preserve">составление комиссией заключения в порядке, предусмотренном </w:t>
      </w:r>
      <w:hyperlink r:id="rId18" w:history="1">
        <w:r w:rsidRPr="00A017CD">
          <w:rPr>
            <w:sz w:val="28"/>
            <w:szCs w:val="28"/>
          </w:rPr>
          <w:t>пунктом 47</w:t>
        </w:r>
      </w:hyperlink>
      <w:r w:rsidRPr="00A017CD">
        <w:rPr>
          <w:sz w:val="28"/>
          <w:szCs w:val="28"/>
        </w:rPr>
        <w:t xml:space="preserve"> </w:t>
      </w:r>
      <w:r w:rsidRPr="00C07465">
        <w:rPr>
          <w:sz w:val="28"/>
          <w:szCs w:val="28"/>
        </w:rPr>
        <w:t>Положения</w:t>
      </w:r>
      <w:r w:rsidR="00217178" w:rsidRPr="00C07465">
        <w:rPr>
          <w:sz w:val="28"/>
          <w:szCs w:val="28"/>
        </w:rPr>
        <w:t xml:space="preserve"> от 28.01.2006 </w:t>
      </w:r>
      <w:r w:rsidR="008B703B" w:rsidRPr="00C07465">
        <w:rPr>
          <w:sz w:val="28"/>
          <w:szCs w:val="28"/>
        </w:rPr>
        <w:t>№</w:t>
      </w:r>
      <w:r w:rsidR="00217178" w:rsidRPr="00C07465">
        <w:rPr>
          <w:sz w:val="28"/>
          <w:szCs w:val="28"/>
        </w:rPr>
        <w:t xml:space="preserve"> 47</w:t>
      </w:r>
      <w:r w:rsidRPr="00C07465">
        <w:rPr>
          <w:sz w:val="28"/>
          <w:szCs w:val="28"/>
        </w:rPr>
        <w:t>;</w:t>
      </w:r>
    </w:p>
    <w:p w:rsidR="002C0027" w:rsidRPr="00A017CD" w:rsidRDefault="002C0027" w:rsidP="00A81D67">
      <w:pPr>
        <w:autoSpaceDE w:val="0"/>
        <w:autoSpaceDN w:val="0"/>
        <w:adjustRightInd w:val="0"/>
        <w:ind w:firstLine="709"/>
        <w:jc w:val="both"/>
        <w:rPr>
          <w:sz w:val="28"/>
          <w:szCs w:val="28"/>
        </w:rPr>
      </w:pPr>
      <w:r w:rsidRPr="00A017CD">
        <w:rPr>
          <w:sz w:val="28"/>
          <w:szCs w:val="28"/>
        </w:rPr>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заключении специализированной организации, проводящей обследование;</w:t>
      </w:r>
    </w:p>
    <w:p w:rsidR="002C0027" w:rsidRPr="00A017CD" w:rsidRDefault="002C0027" w:rsidP="00A81D67">
      <w:pPr>
        <w:autoSpaceDE w:val="0"/>
        <w:autoSpaceDN w:val="0"/>
        <w:adjustRightInd w:val="0"/>
        <w:ind w:firstLine="709"/>
        <w:jc w:val="both"/>
        <w:rPr>
          <w:sz w:val="28"/>
          <w:szCs w:val="28"/>
        </w:rPr>
      </w:pPr>
      <w:r w:rsidRPr="00A017CD">
        <w:rPr>
          <w:sz w:val="28"/>
          <w:szCs w:val="28"/>
        </w:rPr>
        <w:t>принятие органом местного самоуправления решения по итогам работы комиссии;</w:t>
      </w:r>
    </w:p>
    <w:p w:rsidR="002C0027" w:rsidRPr="00A017CD" w:rsidRDefault="002C0027" w:rsidP="00A81D67">
      <w:pPr>
        <w:autoSpaceDE w:val="0"/>
        <w:autoSpaceDN w:val="0"/>
        <w:adjustRightInd w:val="0"/>
        <w:ind w:firstLine="709"/>
        <w:jc w:val="both"/>
        <w:rPr>
          <w:sz w:val="28"/>
          <w:szCs w:val="28"/>
        </w:rPr>
      </w:pPr>
      <w:r w:rsidRPr="00A017CD">
        <w:rPr>
          <w:sz w:val="28"/>
          <w:szCs w:val="28"/>
        </w:rPr>
        <w:t>передача по одному экземпляру решения заявителю и собственнику жилого помещения (третий экземпляр остается в деле, сформированном комиссией).</w:t>
      </w:r>
    </w:p>
    <w:p w:rsidR="008A0F50" w:rsidRPr="00C245F7" w:rsidRDefault="00AA6ED5" w:rsidP="00A81D67">
      <w:pPr>
        <w:ind w:firstLine="709"/>
        <w:jc w:val="both"/>
        <w:rPr>
          <w:color w:val="1D1B11"/>
          <w:sz w:val="28"/>
          <w:szCs w:val="28"/>
        </w:rPr>
      </w:pPr>
      <w:r w:rsidRPr="00A017CD">
        <w:rPr>
          <w:color w:val="1D1B11"/>
          <w:sz w:val="28"/>
          <w:szCs w:val="28"/>
        </w:rPr>
        <w:lastRenderedPageBreak/>
        <w:t>Должностное</w:t>
      </w:r>
      <w:r w:rsidRPr="00C245F7">
        <w:rPr>
          <w:color w:val="1D1B11"/>
          <w:sz w:val="28"/>
          <w:szCs w:val="28"/>
        </w:rPr>
        <w:t xml:space="preserve"> лицо Администрации, ответственное</w:t>
      </w:r>
      <w:r w:rsidR="008A0F50" w:rsidRPr="00C245F7">
        <w:rPr>
          <w:color w:val="1D1B11"/>
          <w:sz w:val="28"/>
          <w:szCs w:val="28"/>
        </w:rPr>
        <w:t xml:space="preserve"> за прием заявления </w:t>
      </w:r>
      <w:r w:rsidR="003344F9">
        <w:rPr>
          <w:color w:val="1D1B11"/>
          <w:sz w:val="28"/>
          <w:szCs w:val="28"/>
        </w:rPr>
        <w:t xml:space="preserve">                      </w:t>
      </w:r>
      <w:r w:rsidR="008A0F50" w:rsidRPr="00C245F7">
        <w:rPr>
          <w:color w:val="1D1B11"/>
          <w:sz w:val="28"/>
          <w:szCs w:val="28"/>
        </w:rPr>
        <w:t>и документов:</w:t>
      </w:r>
    </w:p>
    <w:p w:rsidR="008A0F50" w:rsidRPr="00C245F7" w:rsidRDefault="008A0F50" w:rsidP="00A81D67">
      <w:pPr>
        <w:ind w:firstLine="709"/>
        <w:jc w:val="both"/>
        <w:rPr>
          <w:color w:val="1D1B11"/>
          <w:sz w:val="28"/>
          <w:szCs w:val="28"/>
        </w:rPr>
      </w:pPr>
      <w:r w:rsidRPr="00C245F7">
        <w:rPr>
          <w:color w:val="1D1B11"/>
          <w:sz w:val="28"/>
          <w:szCs w:val="28"/>
        </w:rPr>
        <w:t>-устанавливает личность заявителя путем проверки документов, удостоверяющих личность;</w:t>
      </w:r>
    </w:p>
    <w:p w:rsidR="008A0F50" w:rsidRPr="00C37EA7" w:rsidRDefault="008A0F50" w:rsidP="00A81D67">
      <w:pPr>
        <w:ind w:firstLine="709"/>
        <w:jc w:val="both"/>
        <w:rPr>
          <w:color w:val="1D1B11"/>
          <w:sz w:val="28"/>
          <w:szCs w:val="28"/>
        </w:rPr>
      </w:pPr>
      <w:r w:rsidRPr="00C37EA7">
        <w:rPr>
          <w:color w:val="1D1B11"/>
          <w:sz w:val="28"/>
          <w:szCs w:val="28"/>
        </w:rPr>
        <w:t>- проверяет наличие всех необходимых документов;</w:t>
      </w:r>
    </w:p>
    <w:p w:rsidR="008A0F50" w:rsidRPr="00C37EA7" w:rsidRDefault="008A0F50" w:rsidP="00A81D67">
      <w:pPr>
        <w:ind w:firstLine="709"/>
        <w:jc w:val="both"/>
        <w:rPr>
          <w:color w:val="1D1B11"/>
          <w:sz w:val="28"/>
          <w:szCs w:val="28"/>
        </w:rPr>
      </w:pPr>
      <w:r w:rsidRPr="00C37EA7">
        <w:rPr>
          <w:color w:val="1D1B11"/>
          <w:sz w:val="28"/>
          <w:szCs w:val="28"/>
        </w:rPr>
        <w:t>- в случае соответствия представленных заявления и документов требованиям, регистрирует заявление в журнале регистрации документов;</w:t>
      </w:r>
    </w:p>
    <w:p w:rsidR="008A0F50" w:rsidRPr="00C37EA7" w:rsidRDefault="008A0F50" w:rsidP="00A81D67">
      <w:pPr>
        <w:ind w:firstLine="709"/>
        <w:jc w:val="both"/>
        <w:rPr>
          <w:color w:val="1D1B11"/>
          <w:sz w:val="28"/>
          <w:szCs w:val="28"/>
        </w:rPr>
      </w:pPr>
      <w:r w:rsidRPr="00C37EA7">
        <w:rPr>
          <w:color w:val="1D1B11"/>
          <w:sz w:val="28"/>
          <w:szCs w:val="28"/>
        </w:rPr>
        <w:t xml:space="preserve">- сообщает заявителю максимальный срок исполнения муниципальной услуги, телефон, по которому заявитель в течение срока исполнения муниципальной услуги может узнать о стадии рассмотрения документов </w:t>
      </w:r>
      <w:r w:rsidR="003344F9">
        <w:rPr>
          <w:color w:val="1D1B11"/>
          <w:sz w:val="28"/>
          <w:szCs w:val="28"/>
        </w:rPr>
        <w:t xml:space="preserve">                                </w:t>
      </w:r>
      <w:r w:rsidRPr="00C37EA7">
        <w:rPr>
          <w:color w:val="1D1B11"/>
          <w:sz w:val="28"/>
          <w:szCs w:val="28"/>
        </w:rPr>
        <w:t>и времени, оставшемся до ее завершения.</w:t>
      </w:r>
    </w:p>
    <w:p w:rsidR="008A0F50" w:rsidRPr="00C37EA7" w:rsidRDefault="008A0F50" w:rsidP="00A81D67">
      <w:pPr>
        <w:ind w:firstLine="709"/>
        <w:jc w:val="both"/>
        <w:rPr>
          <w:color w:val="1D1B11"/>
          <w:sz w:val="28"/>
          <w:szCs w:val="28"/>
        </w:rPr>
      </w:pPr>
      <w:r w:rsidRPr="00C37EA7">
        <w:rPr>
          <w:color w:val="1D1B11"/>
          <w:sz w:val="28"/>
          <w:szCs w:val="28"/>
        </w:rPr>
        <w:t xml:space="preserve">Максимальный срок выполнения </w:t>
      </w:r>
      <w:r w:rsidR="00C41664" w:rsidRPr="00C37EA7">
        <w:rPr>
          <w:color w:val="1D1B11"/>
          <w:sz w:val="28"/>
          <w:szCs w:val="28"/>
        </w:rPr>
        <w:t xml:space="preserve">административного действия – 15 </w:t>
      </w:r>
      <w:r w:rsidRPr="00C37EA7">
        <w:rPr>
          <w:color w:val="1D1B11"/>
          <w:sz w:val="28"/>
          <w:szCs w:val="28"/>
        </w:rPr>
        <w:t>минут.</w:t>
      </w:r>
    </w:p>
    <w:p w:rsidR="008A0F50" w:rsidRPr="00C37EA7" w:rsidRDefault="008A0F50" w:rsidP="00A81D67">
      <w:pPr>
        <w:ind w:firstLine="709"/>
        <w:jc w:val="both"/>
        <w:rPr>
          <w:color w:val="1D1B11"/>
          <w:sz w:val="28"/>
          <w:szCs w:val="28"/>
        </w:rPr>
      </w:pPr>
      <w:r w:rsidRPr="00C37EA7">
        <w:rPr>
          <w:color w:val="1D1B11"/>
          <w:sz w:val="28"/>
          <w:szCs w:val="28"/>
        </w:rPr>
        <w:t xml:space="preserve">Результатом административного действия является регистрация заявления </w:t>
      </w:r>
      <w:r w:rsidR="003344F9">
        <w:rPr>
          <w:color w:val="1D1B11"/>
          <w:sz w:val="28"/>
          <w:szCs w:val="28"/>
        </w:rPr>
        <w:t xml:space="preserve">                 </w:t>
      </w:r>
      <w:r w:rsidRPr="00C37EA7">
        <w:rPr>
          <w:color w:val="1D1B11"/>
          <w:sz w:val="28"/>
          <w:szCs w:val="28"/>
        </w:rPr>
        <w:t>и документов либо заключения органа, уполномоченного на проведение государственного контроля и надзора, и направление их секретарю Комиссии, либо возврат заявления и документов Заявителю.</w:t>
      </w:r>
    </w:p>
    <w:p w:rsidR="008A0F50" w:rsidRPr="00C37EA7" w:rsidRDefault="00C1528E" w:rsidP="00A81D67">
      <w:pPr>
        <w:ind w:firstLine="709"/>
        <w:jc w:val="both"/>
        <w:rPr>
          <w:color w:val="1D1B11"/>
          <w:sz w:val="28"/>
          <w:szCs w:val="28"/>
        </w:rPr>
      </w:pPr>
      <w:r>
        <w:rPr>
          <w:color w:val="1D1B11"/>
          <w:sz w:val="28"/>
          <w:szCs w:val="28"/>
        </w:rPr>
        <w:t>4</w:t>
      </w:r>
      <w:r w:rsidR="008A0F50" w:rsidRPr="00C37EA7">
        <w:rPr>
          <w:color w:val="1D1B11"/>
          <w:sz w:val="28"/>
          <w:szCs w:val="28"/>
        </w:rPr>
        <w:t>.3. Оценка соответствия помещения требованиям, предъявляемым к жилым помещениям.</w:t>
      </w:r>
    </w:p>
    <w:p w:rsidR="002445D3" w:rsidRPr="00A017CD" w:rsidRDefault="00C1528E" w:rsidP="00A81D67">
      <w:pPr>
        <w:ind w:firstLine="709"/>
        <w:jc w:val="both"/>
        <w:rPr>
          <w:color w:val="1D1B11"/>
          <w:sz w:val="28"/>
          <w:szCs w:val="28"/>
        </w:rPr>
      </w:pPr>
      <w:r>
        <w:rPr>
          <w:color w:val="1D1B11"/>
          <w:sz w:val="28"/>
          <w:szCs w:val="28"/>
        </w:rPr>
        <w:t>4</w:t>
      </w:r>
      <w:r w:rsidR="008A0F50" w:rsidRPr="00C37EA7">
        <w:rPr>
          <w:color w:val="1D1B11"/>
          <w:sz w:val="28"/>
          <w:szCs w:val="28"/>
        </w:rPr>
        <w:t xml:space="preserve">.3.1. Основанием для начала процедуры оценки соответствия помещения требованиям, </w:t>
      </w:r>
      <w:r w:rsidR="008A0F50" w:rsidRPr="00A017CD">
        <w:rPr>
          <w:color w:val="1D1B11"/>
          <w:sz w:val="28"/>
          <w:szCs w:val="28"/>
        </w:rPr>
        <w:t xml:space="preserve">предъявляемым к жилым помещениям, является поступление </w:t>
      </w:r>
      <w:r w:rsidR="003344F9">
        <w:rPr>
          <w:color w:val="1D1B11"/>
          <w:sz w:val="28"/>
          <w:szCs w:val="28"/>
        </w:rPr>
        <w:t xml:space="preserve">                       </w:t>
      </w:r>
      <w:r w:rsidR="008A0F50" w:rsidRPr="00A017CD">
        <w:rPr>
          <w:color w:val="1D1B11"/>
          <w:sz w:val="28"/>
          <w:szCs w:val="28"/>
        </w:rPr>
        <w:t xml:space="preserve">в Комиссию (секретарю Комиссии) </w:t>
      </w:r>
      <w:r w:rsidR="002445D3" w:rsidRPr="00A017CD">
        <w:rPr>
          <w:sz w:val="28"/>
          <w:szCs w:val="28"/>
        </w:rPr>
        <w:t>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w:t>
      </w:r>
      <w:r w:rsidR="00CA185E" w:rsidRPr="00A017CD">
        <w:rPr>
          <w:color w:val="1D1B11"/>
          <w:sz w:val="28"/>
          <w:szCs w:val="28"/>
        </w:rPr>
        <w:t xml:space="preserve"> </w:t>
      </w:r>
    </w:p>
    <w:p w:rsidR="008A0F50" w:rsidRPr="00C37EA7" w:rsidRDefault="008A0F50" w:rsidP="00A81D67">
      <w:pPr>
        <w:ind w:firstLine="709"/>
        <w:jc w:val="both"/>
        <w:rPr>
          <w:color w:val="1D1B11"/>
          <w:sz w:val="28"/>
          <w:szCs w:val="28"/>
        </w:rPr>
      </w:pPr>
      <w:r w:rsidRPr="00A017CD">
        <w:rPr>
          <w:color w:val="1D1B11"/>
          <w:sz w:val="28"/>
          <w:szCs w:val="28"/>
        </w:rPr>
        <w:t>Процедура по оценке соответствия помещения требованиям, предъявляемым к жилым помещениям, должна быть начата секретарем Комиссии не позднее 3-х рабочих дней с момента поступления</w:t>
      </w:r>
      <w:r w:rsidRPr="00C37EA7">
        <w:rPr>
          <w:color w:val="1D1B11"/>
          <w:sz w:val="28"/>
          <w:szCs w:val="28"/>
        </w:rPr>
        <w:t xml:space="preserve"> к нему заявления </w:t>
      </w:r>
      <w:r w:rsidR="003344F9">
        <w:rPr>
          <w:color w:val="1D1B11"/>
          <w:sz w:val="28"/>
          <w:szCs w:val="28"/>
        </w:rPr>
        <w:t xml:space="preserve">                                 </w:t>
      </w:r>
      <w:r w:rsidRPr="00C37EA7">
        <w:rPr>
          <w:color w:val="1D1B11"/>
          <w:sz w:val="28"/>
          <w:szCs w:val="28"/>
        </w:rPr>
        <w:t>и документов.</w:t>
      </w:r>
    </w:p>
    <w:p w:rsidR="008A0F50" w:rsidRPr="00C37EA7" w:rsidRDefault="008A0F50" w:rsidP="00A81D67">
      <w:pPr>
        <w:ind w:firstLine="709"/>
        <w:jc w:val="both"/>
        <w:rPr>
          <w:color w:val="1D1B11"/>
          <w:sz w:val="28"/>
          <w:szCs w:val="28"/>
        </w:rPr>
      </w:pPr>
      <w:r w:rsidRPr="00C37EA7">
        <w:rPr>
          <w:color w:val="1D1B11"/>
          <w:sz w:val="28"/>
          <w:szCs w:val="28"/>
        </w:rPr>
        <w:t xml:space="preserve">В случае выявления оснований для отказа в исполнении муниципальной услуги секретарь Комиссии подготавливает проект письма заявителю об отказе </w:t>
      </w:r>
      <w:r w:rsidR="003344F9">
        <w:rPr>
          <w:color w:val="1D1B11"/>
          <w:sz w:val="28"/>
          <w:szCs w:val="28"/>
        </w:rPr>
        <w:t xml:space="preserve">                   </w:t>
      </w:r>
      <w:r w:rsidRPr="00C37EA7">
        <w:rPr>
          <w:color w:val="1D1B11"/>
          <w:sz w:val="28"/>
          <w:szCs w:val="28"/>
        </w:rPr>
        <w:t>в исполнении муниципальной услуги с обоснованием причин отказа, которое подписывается председателем Комиссии.</w:t>
      </w:r>
    </w:p>
    <w:p w:rsidR="008A0F50" w:rsidRPr="00C37EA7" w:rsidRDefault="00C1528E" w:rsidP="00A81D67">
      <w:pPr>
        <w:ind w:firstLine="709"/>
        <w:jc w:val="both"/>
        <w:rPr>
          <w:color w:val="1D1B11"/>
          <w:sz w:val="28"/>
          <w:szCs w:val="28"/>
        </w:rPr>
      </w:pPr>
      <w:r>
        <w:rPr>
          <w:color w:val="1D1B11"/>
          <w:sz w:val="28"/>
          <w:szCs w:val="28"/>
        </w:rPr>
        <w:t>4</w:t>
      </w:r>
      <w:r w:rsidR="008A0F50" w:rsidRPr="00C37EA7">
        <w:rPr>
          <w:color w:val="1D1B11"/>
          <w:sz w:val="28"/>
          <w:szCs w:val="28"/>
        </w:rPr>
        <w:t>.3.5. По результатам проверки заявления и документов секретарь Комиссии</w:t>
      </w:r>
      <w:r w:rsidR="00433202">
        <w:rPr>
          <w:color w:val="1D1B11"/>
          <w:sz w:val="28"/>
          <w:szCs w:val="28"/>
        </w:rPr>
        <w:t xml:space="preserve"> </w:t>
      </w:r>
      <w:r w:rsidR="008A0F50" w:rsidRPr="00C37EA7">
        <w:rPr>
          <w:color w:val="1D1B11"/>
          <w:sz w:val="28"/>
          <w:szCs w:val="28"/>
        </w:rPr>
        <w:t xml:space="preserve">подготавливает документ, содержащий информацию о дате заседания, </w:t>
      </w:r>
      <w:r w:rsidR="003344F9">
        <w:rPr>
          <w:color w:val="1D1B11"/>
          <w:sz w:val="28"/>
          <w:szCs w:val="28"/>
        </w:rPr>
        <w:t xml:space="preserve">                                 </w:t>
      </w:r>
      <w:r w:rsidR="008A0F50" w:rsidRPr="00C37EA7">
        <w:rPr>
          <w:color w:val="1D1B11"/>
          <w:sz w:val="28"/>
          <w:szCs w:val="28"/>
        </w:rPr>
        <w:t>с указанием, времени и места проведения заседания Комиссии (например, повестку дня заседания Комиссии либо иной документ, установленный органом,</w:t>
      </w:r>
      <w:r w:rsidR="00433202">
        <w:rPr>
          <w:color w:val="1D1B11"/>
          <w:sz w:val="28"/>
          <w:szCs w:val="28"/>
        </w:rPr>
        <w:t xml:space="preserve"> </w:t>
      </w:r>
      <w:r w:rsidR="008A0F50" w:rsidRPr="00C37EA7">
        <w:rPr>
          <w:color w:val="1D1B11"/>
          <w:sz w:val="28"/>
          <w:szCs w:val="28"/>
        </w:rPr>
        <w:t>исполняющим муниципальную услугу), представляет его на подписание Председателю Комиссии, после чего направляет его членам Комиссии посредством факсимильной связи.</w:t>
      </w:r>
    </w:p>
    <w:p w:rsidR="001D3EAF" w:rsidRPr="00A017CD" w:rsidRDefault="008A0F50" w:rsidP="00A81D67">
      <w:pPr>
        <w:ind w:firstLine="709"/>
        <w:jc w:val="both"/>
        <w:rPr>
          <w:color w:val="1D1B11"/>
          <w:sz w:val="28"/>
          <w:szCs w:val="28"/>
        </w:rPr>
      </w:pPr>
      <w:r w:rsidRPr="00A017CD">
        <w:rPr>
          <w:color w:val="1D1B11"/>
          <w:sz w:val="28"/>
          <w:szCs w:val="28"/>
        </w:rPr>
        <w:t xml:space="preserve">Максимальный срок выполнения </w:t>
      </w:r>
      <w:r w:rsidR="00E94FEF" w:rsidRPr="00A017CD">
        <w:rPr>
          <w:color w:val="1D1B11"/>
          <w:sz w:val="28"/>
          <w:szCs w:val="28"/>
        </w:rPr>
        <w:t>указанного действия составляет 3 дня.</w:t>
      </w:r>
    </w:p>
    <w:p w:rsidR="001D3EAF" w:rsidRPr="00A017CD" w:rsidRDefault="00C1528E" w:rsidP="00A81D67">
      <w:pPr>
        <w:ind w:firstLine="709"/>
        <w:jc w:val="both"/>
        <w:rPr>
          <w:color w:val="1D1B11"/>
          <w:sz w:val="28"/>
          <w:szCs w:val="28"/>
        </w:rPr>
      </w:pPr>
      <w:r w:rsidRPr="00A017CD">
        <w:rPr>
          <w:color w:val="1D1B11"/>
          <w:sz w:val="28"/>
          <w:szCs w:val="28"/>
        </w:rPr>
        <w:t>4</w:t>
      </w:r>
      <w:r w:rsidR="008A0F50" w:rsidRPr="00A017CD">
        <w:rPr>
          <w:color w:val="1D1B11"/>
          <w:sz w:val="28"/>
          <w:szCs w:val="28"/>
        </w:rPr>
        <w:t xml:space="preserve">.3.6. Комиссия в назначенный день рассматривает </w:t>
      </w:r>
      <w:r w:rsidR="001D3EAF" w:rsidRPr="00A017CD">
        <w:rPr>
          <w:sz w:val="28"/>
          <w:szCs w:val="28"/>
        </w:rPr>
        <w:t xml:space="preserve">заявление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w:t>
      </w:r>
      <w:r w:rsidR="003344F9">
        <w:rPr>
          <w:sz w:val="28"/>
          <w:szCs w:val="28"/>
        </w:rPr>
        <w:t xml:space="preserve">                            </w:t>
      </w:r>
      <w:r w:rsidR="001D3EAF" w:rsidRPr="00A017CD">
        <w:rPr>
          <w:sz w:val="28"/>
          <w:szCs w:val="28"/>
        </w:rPr>
        <w:lastRenderedPageBreak/>
        <w:t>к их компетенции</w:t>
      </w:r>
      <w:r w:rsidR="008A0F50" w:rsidRPr="00A017CD">
        <w:rPr>
          <w:color w:val="1D1B11"/>
          <w:sz w:val="28"/>
          <w:szCs w:val="28"/>
        </w:rPr>
        <w:t>, и принимает решение (в виде заключения), указанное в п.3.3.11. настоящего административного регламента.</w:t>
      </w:r>
    </w:p>
    <w:p w:rsidR="00597ABC" w:rsidRPr="00A017CD" w:rsidRDefault="008A0F50" w:rsidP="00A81D67">
      <w:pPr>
        <w:ind w:firstLine="709"/>
        <w:jc w:val="both"/>
        <w:rPr>
          <w:color w:val="1D1B11"/>
          <w:sz w:val="28"/>
          <w:szCs w:val="28"/>
        </w:rPr>
      </w:pPr>
      <w:r w:rsidRPr="00A017CD">
        <w:rPr>
          <w:color w:val="1D1B11"/>
          <w:sz w:val="28"/>
          <w:szCs w:val="28"/>
        </w:rPr>
        <w:t>В случае необходимости Комиссия назначает дополнительное обследование и испытания, результаты которых приобщаются к документам, ранее представленным на рассмотрение Комиссии.</w:t>
      </w:r>
    </w:p>
    <w:p w:rsidR="00597ABC" w:rsidRPr="00A017CD" w:rsidRDefault="00597ABC" w:rsidP="00A81D67">
      <w:pPr>
        <w:ind w:firstLine="709"/>
        <w:jc w:val="both"/>
        <w:rPr>
          <w:color w:val="1D1B11"/>
          <w:sz w:val="28"/>
          <w:szCs w:val="28"/>
        </w:rPr>
      </w:pPr>
      <w:r w:rsidRPr="00A017CD">
        <w:rPr>
          <w:rFonts w:eastAsia="Calibri"/>
          <w:sz w:val="28"/>
          <w:szCs w:val="28"/>
          <w:lang w:eastAsia="en-US"/>
        </w:rPr>
        <w:t xml:space="preserve">В случае если комиссией проводится оценка жилых помещений жилищного фонда Российской Федерации или многоквартирного дома, находящегося </w:t>
      </w:r>
      <w:r w:rsidR="003344F9">
        <w:rPr>
          <w:rFonts w:eastAsia="Calibri"/>
          <w:sz w:val="28"/>
          <w:szCs w:val="28"/>
          <w:lang w:eastAsia="en-US"/>
        </w:rPr>
        <w:t xml:space="preserve">                          </w:t>
      </w:r>
      <w:r w:rsidRPr="00A017CD">
        <w:rPr>
          <w:rFonts w:eastAsia="Calibri"/>
          <w:sz w:val="28"/>
          <w:szCs w:val="28"/>
          <w:lang w:eastAsia="en-US"/>
        </w:rPr>
        <w:t xml:space="preserve">в федеральной собственности, орган местного самоуправления не позднее чем </w:t>
      </w:r>
      <w:r w:rsidR="003344F9">
        <w:rPr>
          <w:rFonts w:eastAsia="Calibri"/>
          <w:sz w:val="28"/>
          <w:szCs w:val="28"/>
          <w:lang w:eastAsia="en-US"/>
        </w:rPr>
        <w:t xml:space="preserve">                  </w:t>
      </w:r>
      <w:r w:rsidRPr="00A017CD">
        <w:rPr>
          <w:rFonts w:eastAsia="Calibri"/>
          <w:sz w:val="28"/>
          <w:szCs w:val="28"/>
          <w:lang w:eastAsia="en-US"/>
        </w:rPr>
        <w:t xml:space="preserve">за 20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w:t>
      </w:r>
      <w:r w:rsidR="003344F9">
        <w:rPr>
          <w:rFonts w:eastAsia="Calibri"/>
          <w:sz w:val="28"/>
          <w:szCs w:val="28"/>
          <w:lang w:eastAsia="en-US"/>
        </w:rPr>
        <w:t xml:space="preserve">                               </w:t>
      </w:r>
      <w:r w:rsidRPr="00A017CD">
        <w:rPr>
          <w:rFonts w:eastAsia="Calibri"/>
          <w:sz w:val="28"/>
          <w:szCs w:val="28"/>
          <w:lang w:eastAsia="en-US"/>
        </w:rPr>
        <w:t>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597ABC" w:rsidRPr="00A017CD" w:rsidRDefault="00597ABC" w:rsidP="00A81D67">
      <w:pPr>
        <w:ind w:firstLine="709"/>
        <w:jc w:val="both"/>
        <w:rPr>
          <w:color w:val="1D1B11"/>
          <w:sz w:val="28"/>
          <w:szCs w:val="28"/>
        </w:rPr>
      </w:pPr>
      <w:r w:rsidRPr="00A017CD">
        <w:rPr>
          <w:rFonts w:eastAsia="Calibri"/>
          <w:sz w:val="28"/>
          <w:szCs w:val="28"/>
          <w:lang w:eastAsia="en-US"/>
        </w:rPr>
        <w:t xml:space="preserve">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начала работы комиссии направляют в комиссию посредством почтового отправления </w:t>
      </w:r>
      <w:r w:rsidR="003344F9">
        <w:rPr>
          <w:rFonts w:eastAsia="Calibri"/>
          <w:sz w:val="28"/>
          <w:szCs w:val="28"/>
          <w:lang w:eastAsia="en-US"/>
        </w:rPr>
        <w:t xml:space="preserve">                              </w:t>
      </w:r>
      <w:r w:rsidRPr="00A017CD">
        <w:rPr>
          <w:rFonts w:eastAsia="Calibri"/>
          <w:sz w:val="28"/>
          <w:szCs w:val="28"/>
          <w:lang w:eastAsia="en-US"/>
        </w:rPr>
        <w:t xml:space="preserve">с уведомлением о вручении, а также в форме электронного документа </w:t>
      </w:r>
      <w:r w:rsidR="003344F9">
        <w:rPr>
          <w:rFonts w:eastAsia="Calibri"/>
          <w:sz w:val="28"/>
          <w:szCs w:val="28"/>
          <w:lang w:eastAsia="en-US"/>
        </w:rPr>
        <w:t xml:space="preserve">                               </w:t>
      </w:r>
      <w:r w:rsidRPr="00A017CD">
        <w:rPr>
          <w:rFonts w:eastAsia="Calibri"/>
          <w:sz w:val="28"/>
          <w:szCs w:val="28"/>
          <w:lang w:eastAsia="en-US"/>
        </w:rPr>
        <w:t>с использованием единого портала информацию о своем представителе, уполномоченном на участие в работе комиссии.</w:t>
      </w:r>
    </w:p>
    <w:p w:rsidR="00597ABC" w:rsidRPr="00A017CD" w:rsidRDefault="00597ABC" w:rsidP="00A81D67">
      <w:pPr>
        <w:ind w:firstLine="709"/>
        <w:jc w:val="both"/>
        <w:rPr>
          <w:color w:val="1D1B11"/>
          <w:sz w:val="28"/>
          <w:szCs w:val="28"/>
        </w:rPr>
      </w:pPr>
      <w:r w:rsidRPr="00A017CD">
        <w:rPr>
          <w:rFonts w:eastAsia="Calibri"/>
          <w:sz w:val="28"/>
          <w:szCs w:val="28"/>
          <w:lang w:eastAsia="en-US"/>
        </w:rPr>
        <w:t xml:space="preserve">В случае если уполномоченные представители не принимали участие </w:t>
      </w:r>
      <w:r w:rsidR="003344F9">
        <w:rPr>
          <w:rFonts w:eastAsia="Calibri"/>
          <w:sz w:val="28"/>
          <w:szCs w:val="28"/>
          <w:lang w:eastAsia="en-US"/>
        </w:rPr>
        <w:t xml:space="preserve">                      </w:t>
      </w:r>
      <w:r w:rsidRPr="00A017CD">
        <w:rPr>
          <w:rFonts w:eastAsia="Calibri"/>
          <w:sz w:val="28"/>
          <w:szCs w:val="28"/>
          <w:lang w:eastAsia="en-US"/>
        </w:rPr>
        <w:t>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w:t>
      </w:r>
    </w:p>
    <w:p w:rsidR="00597ABC" w:rsidRPr="00A017CD" w:rsidRDefault="00597ABC" w:rsidP="00A81D67">
      <w:pPr>
        <w:ind w:firstLine="709"/>
        <w:jc w:val="both"/>
        <w:rPr>
          <w:color w:val="1D1B11"/>
          <w:sz w:val="28"/>
          <w:szCs w:val="28"/>
        </w:rPr>
      </w:pPr>
      <w:r w:rsidRPr="00A017CD">
        <w:rPr>
          <w:rFonts w:eastAsia="Calibri"/>
          <w:sz w:val="28"/>
          <w:szCs w:val="28"/>
          <w:lang w:eastAsia="en-US"/>
        </w:rPr>
        <w:t xml:space="preserve">Комиссия рассматривает поступившее заявление или заключение органа государственного надзора (контроля) в течение 30 дней с даты регистрации </w:t>
      </w:r>
      <w:r w:rsidR="003344F9">
        <w:rPr>
          <w:rFonts w:eastAsia="Calibri"/>
          <w:sz w:val="28"/>
          <w:szCs w:val="28"/>
          <w:lang w:eastAsia="en-US"/>
        </w:rPr>
        <w:t xml:space="preserve">                     </w:t>
      </w:r>
      <w:r w:rsidRPr="00A017CD">
        <w:rPr>
          <w:rFonts w:eastAsia="Calibri"/>
          <w:sz w:val="28"/>
          <w:szCs w:val="28"/>
          <w:lang w:eastAsia="en-US"/>
        </w:rPr>
        <w:t xml:space="preserve">и принимает решение (в виде заключения), указанное в </w:t>
      </w:r>
      <w:hyperlink r:id="rId19" w:history="1">
        <w:r w:rsidRPr="00A017CD">
          <w:rPr>
            <w:rFonts w:eastAsia="Calibri"/>
            <w:color w:val="0000FF"/>
            <w:sz w:val="28"/>
            <w:szCs w:val="28"/>
            <w:lang w:eastAsia="en-US"/>
          </w:rPr>
          <w:t>пункте 47</w:t>
        </w:r>
      </w:hyperlink>
      <w:r w:rsidRPr="00A017CD">
        <w:rPr>
          <w:rFonts w:eastAsia="Calibri"/>
          <w:sz w:val="28"/>
          <w:szCs w:val="28"/>
          <w:lang w:eastAsia="en-US"/>
        </w:rPr>
        <w:t xml:space="preserve"> </w:t>
      </w:r>
      <w:r w:rsidR="00217178" w:rsidRPr="00C07465">
        <w:rPr>
          <w:sz w:val="28"/>
          <w:szCs w:val="28"/>
        </w:rPr>
        <w:t>Положения</w:t>
      </w:r>
      <w:r w:rsidRPr="00C07465">
        <w:rPr>
          <w:sz w:val="28"/>
          <w:szCs w:val="28"/>
        </w:rPr>
        <w:t xml:space="preserve"> </w:t>
      </w:r>
      <w:r w:rsidR="003344F9">
        <w:rPr>
          <w:sz w:val="28"/>
          <w:szCs w:val="28"/>
        </w:rPr>
        <w:t xml:space="preserve">                    </w:t>
      </w:r>
      <w:r w:rsidRPr="00C07465">
        <w:rPr>
          <w:sz w:val="28"/>
          <w:szCs w:val="28"/>
        </w:rPr>
        <w:t xml:space="preserve">от 28.01.2006 </w:t>
      </w:r>
      <w:r w:rsidR="008B703B" w:rsidRPr="00C07465">
        <w:rPr>
          <w:sz w:val="28"/>
          <w:szCs w:val="28"/>
        </w:rPr>
        <w:t>№</w:t>
      </w:r>
      <w:r w:rsidRPr="00C07465">
        <w:rPr>
          <w:sz w:val="28"/>
          <w:szCs w:val="28"/>
        </w:rPr>
        <w:t xml:space="preserve"> 47</w:t>
      </w:r>
      <w:r w:rsidRPr="00A017CD">
        <w:rPr>
          <w:rFonts w:eastAsia="Calibri"/>
          <w:sz w:val="28"/>
          <w:szCs w:val="28"/>
          <w:lang w:eastAsia="en-US"/>
        </w:rPr>
        <w:t>, либо решение о проведении дополнительного обследования оцениваемого помещения.</w:t>
      </w:r>
    </w:p>
    <w:p w:rsidR="001945D9" w:rsidRPr="00A017CD" w:rsidRDefault="00597ABC" w:rsidP="00A81D67">
      <w:pPr>
        <w:ind w:firstLine="709"/>
        <w:jc w:val="both"/>
        <w:rPr>
          <w:color w:val="1D1B11"/>
          <w:sz w:val="28"/>
          <w:szCs w:val="28"/>
        </w:rPr>
      </w:pPr>
      <w:r w:rsidRPr="00A017CD">
        <w:rPr>
          <w:rFonts w:eastAsia="Calibri"/>
          <w:sz w:val="28"/>
          <w:szCs w:val="28"/>
          <w:lang w:eastAsia="en-US"/>
        </w:rPr>
        <w:t xml:space="preserve">В ходе работы комиссия вправе назначить дополнительные обследования </w:t>
      </w:r>
      <w:r w:rsidR="003344F9">
        <w:rPr>
          <w:rFonts w:eastAsia="Calibri"/>
          <w:sz w:val="28"/>
          <w:szCs w:val="28"/>
          <w:lang w:eastAsia="en-US"/>
        </w:rPr>
        <w:t xml:space="preserve">                  </w:t>
      </w:r>
      <w:r w:rsidRPr="00A017CD">
        <w:rPr>
          <w:rFonts w:eastAsia="Calibri"/>
          <w:sz w:val="28"/>
          <w:szCs w:val="28"/>
          <w:lang w:eastAsia="en-US"/>
        </w:rPr>
        <w:t>и испытания, результаты которых приобщаются к документам, ранее представленным на рассмотрение комиссии.</w:t>
      </w:r>
    </w:p>
    <w:p w:rsidR="008A0F50" w:rsidRPr="00C245F7" w:rsidRDefault="00C1528E" w:rsidP="00A81D67">
      <w:pPr>
        <w:ind w:firstLine="709"/>
        <w:jc w:val="both"/>
        <w:rPr>
          <w:color w:val="1D1B11"/>
          <w:sz w:val="28"/>
          <w:szCs w:val="28"/>
        </w:rPr>
      </w:pPr>
      <w:r w:rsidRPr="00A017CD">
        <w:rPr>
          <w:color w:val="1D1B11"/>
          <w:sz w:val="28"/>
          <w:szCs w:val="28"/>
        </w:rPr>
        <w:t>4</w:t>
      </w:r>
      <w:r w:rsidR="008A0F50" w:rsidRPr="00A017CD">
        <w:rPr>
          <w:color w:val="1D1B11"/>
          <w:sz w:val="28"/>
          <w:szCs w:val="28"/>
        </w:rPr>
        <w:t>.3.7. В случае принятия Комиссией решения о необходимости предоставления</w:t>
      </w:r>
      <w:r w:rsidR="008A0F50" w:rsidRPr="00C245F7">
        <w:rPr>
          <w:color w:val="1D1B11"/>
          <w:sz w:val="28"/>
          <w:szCs w:val="28"/>
        </w:rPr>
        <w:t xml:space="preserve"> дополнительных документов (заключения соответствующих органов государственного контроля и надзора, заключение проектно- изыскательской организации по результатам обследования элементов ограждающих и несущих конструкций жилого помещения, акт </w:t>
      </w:r>
      <w:r w:rsidR="00597ABC" w:rsidRPr="00A017CD">
        <w:rPr>
          <w:sz w:val="28"/>
          <w:szCs w:val="28"/>
        </w:rPr>
        <w:t>ор</w:t>
      </w:r>
      <w:r w:rsidR="00D738A0" w:rsidRPr="00A017CD">
        <w:rPr>
          <w:sz w:val="28"/>
          <w:szCs w:val="28"/>
        </w:rPr>
        <w:t>г</w:t>
      </w:r>
      <w:r w:rsidR="00597ABC" w:rsidRPr="00A017CD">
        <w:rPr>
          <w:sz w:val="28"/>
          <w:szCs w:val="28"/>
        </w:rPr>
        <w:t>ана государственного жилищного надзора</w:t>
      </w:r>
      <w:r w:rsidR="00597ABC" w:rsidRPr="00D738A0">
        <w:rPr>
          <w:color w:val="1D1B11"/>
          <w:sz w:val="28"/>
          <w:szCs w:val="28"/>
        </w:rPr>
        <w:t xml:space="preserve"> </w:t>
      </w:r>
      <w:r w:rsidR="008A0F50" w:rsidRPr="00C245F7">
        <w:rPr>
          <w:color w:val="1D1B11"/>
          <w:sz w:val="28"/>
          <w:szCs w:val="28"/>
        </w:rPr>
        <w:t xml:space="preserve">субъекта Российской Федерации </w:t>
      </w:r>
      <w:r w:rsidR="003344F9">
        <w:rPr>
          <w:color w:val="1D1B11"/>
          <w:sz w:val="28"/>
          <w:szCs w:val="28"/>
        </w:rPr>
        <w:t xml:space="preserve">                             </w:t>
      </w:r>
      <w:r w:rsidR="008A0F50" w:rsidRPr="00C245F7">
        <w:rPr>
          <w:color w:val="1D1B11"/>
          <w:sz w:val="28"/>
          <w:szCs w:val="28"/>
        </w:rPr>
        <w:t>о результатах проведенных в отношении жилого помещения мероприятий по контролю), необходимых для принятия решения о признании жилого помещения</w:t>
      </w:r>
      <w:r w:rsidR="00E74A38" w:rsidRPr="00C245F7">
        <w:rPr>
          <w:color w:val="1D1B11"/>
          <w:sz w:val="28"/>
          <w:szCs w:val="28"/>
        </w:rPr>
        <w:t xml:space="preserve"> </w:t>
      </w:r>
      <w:r w:rsidR="008A0F50" w:rsidRPr="00C245F7">
        <w:rPr>
          <w:color w:val="1D1B11"/>
          <w:sz w:val="28"/>
          <w:szCs w:val="28"/>
        </w:rPr>
        <w:t>соответствующим (не</w:t>
      </w:r>
      <w:r w:rsidR="00E74A38" w:rsidRPr="00C245F7">
        <w:rPr>
          <w:color w:val="1D1B11"/>
          <w:sz w:val="28"/>
          <w:szCs w:val="28"/>
        </w:rPr>
        <w:t xml:space="preserve"> </w:t>
      </w:r>
      <w:r w:rsidR="008A0F50" w:rsidRPr="00C245F7">
        <w:rPr>
          <w:color w:val="1D1B11"/>
          <w:sz w:val="28"/>
          <w:szCs w:val="28"/>
        </w:rPr>
        <w:t xml:space="preserve">соответствующим) установленным требованиям, либо привлечения экспертов проектно-изыскательских организаций, исходя из причин, по которым жилое помещение может быть признано нежилым, либо для оценки </w:t>
      </w:r>
      <w:r w:rsidR="008A0F50" w:rsidRPr="00C245F7">
        <w:rPr>
          <w:color w:val="1D1B11"/>
          <w:sz w:val="28"/>
          <w:szCs w:val="28"/>
        </w:rPr>
        <w:lastRenderedPageBreak/>
        <w:t>возможности признания пригодным для проживания реконструированного ранее нежилого помещения секретарь Комиссии письменно уведомляет о принятом решении заявителя.</w:t>
      </w:r>
    </w:p>
    <w:p w:rsidR="008A0F50" w:rsidRPr="00C245F7" w:rsidRDefault="008A0F50" w:rsidP="00A81D67">
      <w:pPr>
        <w:ind w:firstLine="709"/>
        <w:jc w:val="both"/>
        <w:rPr>
          <w:color w:val="1D1B11"/>
          <w:sz w:val="28"/>
          <w:szCs w:val="28"/>
        </w:rPr>
      </w:pPr>
      <w:r w:rsidRPr="00C245F7">
        <w:rPr>
          <w:color w:val="1D1B11"/>
          <w:sz w:val="28"/>
          <w:szCs w:val="28"/>
        </w:rPr>
        <w:t>После получения дополнительных документов Комиссия продолжает процедуру оценки.</w:t>
      </w:r>
    </w:p>
    <w:p w:rsidR="008A0F50" w:rsidRPr="00287577" w:rsidRDefault="00C1528E" w:rsidP="00A81D67">
      <w:pPr>
        <w:ind w:firstLine="709"/>
        <w:jc w:val="both"/>
        <w:rPr>
          <w:color w:val="1D1B11"/>
          <w:sz w:val="28"/>
          <w:szCs w:val="28"/>
        </w:rPr>
      </w:pPr>
      <w:r w:rsidRPr="00287577">
        <w:rPr>
          <w:color w:val="1D1B11"/>
          <w:sz w:val="28"/>
          <w:szCs w:val="28"/>
        </w:rPr>
        <w:t>4</w:t>
      </w:r>
      <w:r w:rsidR="008A0F50" w:rsidRPr="00287577">
        <w:rPr>
          <w:color w:val="1D1B11"/>
          <w:sz w:val="28"/>
          <w:szCs w:val="28"/>
        </w:rPr>
        <w:t xml:space="preserve">.3.8. При проведении оценки Комиссия принимает решение исходя </w:t>
      </w:r>
      <w:r w:rsidR="003344F9">
        <w:rPr>
          <w:color w:val="1D1B11"/>
          <w:sz w:val="28"/>
          <w:szCs w:val="28"/>
        </w:rPr>
        <w:t xml:space="preserve">                         </w:t>
      </w:r>
      <w:r w:rsidR="008A0F50" w:rsidRPr="00287577">
        <w:rPr>
          <w:color w:val="1D1B11"/>
          <w:sz w:val="28"/>
          <w:szCs w:val="28"/>
        </w:rPr>
        <w:t xml:space="preserve">из требований, которым должно отвечать жилое помещение, установленных </w:t>
      </w:r>
      <w:r w:rsidR="00217178" w:rsidRPr="00C07465">
        <w:rPr>
          <w:color w:val="1D1B11"/>
          <w:sz w:val="28"/>
          <w:szCs w:val="28"/>
        </w:rPr>
        <w:t xml:space="preserve">Положением от 28.01.2006 </w:t>
      </w:r>
      <w:r w:rsidR="008B703B" w:rsidRPr="00C07465">
        <w:rPr>
          <w:color w:val="1D1B11"/>
          <w:sz w:val="28"/>
          <w:szCs w:val="28"/>
        </w:rPr>
        <w:t>№</w:t>
      </w:r>
      <w:r w:rsidR="00217178" w:rsidRPr="00C07465">
        <w:rPr>
          <w:color w:val="1D1B11"/>
          <w:sz w:val="28"/>
          <w:szCs w:val="28"/>
        </w:rPr>
        <w:t xml:space="preserve"> 47</w:t>
      </w:r>
      <w:r w:rsidR="008A0F50" w:rsidRPr="00C07465">
        <w:rPr>
          <w:color w:val="1D1B11"/>
          <w:sz w:val="28"/>
          <w:szCs w:val="28"/>
        </w:rPr>
        <w:t>.</w:t>
      </w:r>
    </w:p>
    <w:p w:rsidR="008A0F50" w:rsidRPr="00C245F7" w:rsidRDefault="00C1528E" w:rsidP="00A81D67">
      <w:pPr>
        <w:ind w:firstLine="709"/>
        <w:jc w:val="both"/>
        <w:rPr>
          <w:color w:val="1D1B11"/>
          <w:sz w:val="28"/>
          <w:szCs w:val="28"/>
        </w:rPr>
      </w:pPr>
      <w:r>
        <w:rPr>
          <w:color w:val="1D1B11"/>
          <w:sz w:val="28"/>
          <w:szCs w:val="28"/>
        </w:rPr>
        <w:t>4</w:t>
      </w:r>
      <w:r w:rsidR="008A0F50" w:rsidRPr="00C245F7">
        <w:rPr>
          <w:color w:val="1D1B11"/>
          <w:sz w:val="28"/>
          <w:szCs w:val="28"/>
        </w:rPr>
        <w:t>.3.9. В случае принятия Комиссией решения о необходимости проведения</w:t>
      </w:r>
      <w:r w:rsidR="008A0F50" w:rsidRPr="00C245F7">
        <w:rPr>
          <w:color w:val="1D1B11"/>
          <w:sz w:val="28"/>
          <w:szCs w:val="28"/>
        </w:rPr>
        <w:br/>
        <w:t>обследования помещения секретарь Комиссии по согласованию с председателем Комиссии назначает дату проведения обследования и уведомляет членов Комиссии о дате обследования посредством факсимильной связи (либо иным способом, установленным Администрацией).</w:t>
      </w:r>
    </w:p>
    <w:p w:rsidR="005E2D2D" w:rsidRPr="00C37EA7" w:rsidRDefault="008A0F50" w:rsidP="00217178">
      <w:pPr>
        <w:ind w:firstLine="709"/>
        <w:jc w:val="both"/>
        <w:rPr>
          <w:color w:val="1D1B11"/>
          <w:sz w:val="28"/>
          <w:szCs w:val="28"/>
        </w:rPr>
      </w:pPr>
      <w:r w:rsidRPr="00C245F7">
        <w:rPr>
          <w:color w:val="1D1B11"/>
          <w:sz w:val="28"/>
          <w:szCs w:val="28"/>
        </w:rPr>
        <w:t xml:space="preserve">По результатам обследования Комиссией секретарь Комиссии составляет акт обследования помещения по форме, установленной </w:t>
      </w:r>
      <w:r w:rsidR="00217178" w:rsidRPr="00C07465">
        <w:rPr>
          <w:color w:val="1D1B11"/>
          <w:sz w:val="28"/>
          <w:szCs w:val="28"/>
        </w:rPr>
        <w:t>Положением</w:t>
      </w:r>
      <w:r w:rsidRPr="00C07465">
        <w:rPr>
          <w:color w:val="1D1B11"/>
          <w:sz w:val="28"/>
          <w:szCs w:val="28"/>
        </w:rPr>
        <w:t xml:space="preserve"> </w:t>
      </w:r>
      <w:r w:rsidR="00217178" w:rsidRPr="00C07465">
        <w:rPr>
          <w:color w:val="1D1B11"/>
          <w:sz w:val="28"/>
          <w:szCs w:val="28"/>
        </w:rPr>
        <w:t xml:space="preserve">от 28.01.2006 </w:t>
      </w:r>
      <w:r w:rsidR="008B703B" w:rsidRPr="00C07465">
        <w:rPr>
          <w:color w:val="1D1B11"/>
          <w:sz w:val="28"/>
          <w:szCs w:val="28"/>
        </w:rPr>
        <w:t>№</w:t>
      </w:r>
      <w:r w:rsidR="00217178" w:rsidRPr="00C07465">
        <w:rPr>
          <w:color w:val="1D1B11"/>
          <w:sz w:val="28"/>
          <w:szCs w:val="28"/>
        </w:rPr>
        <w:t xml:space="preserve"> 47</w:t>
      </w:r>
      <w:r w:rsidR="00AF45D1" w:rsidRPr="00C07465">
        <w:rPr>
          <w:color w:val="1D1B11"/>
          <w:sz w:val="28"/>
          <w:szCs w:val="28"/>
        </w:rPr>
        <w:t xml:space="preserve"> (Приложение № 3</w:t>
      </w:r>
      <w:r w:rsidRPr="00C07465">
        <w:rPr>
          <w:color w:val="1D1B11"/>
          <w:sz w:val="28"/>
          <w:szCs w:val="28"/>
        </w:rPr>
        <w:t>).</w:t>
      </w:r>
    </w:p>
    <w:p w:rsidR="008A0F50" w:rsidRPr="00C37EA7" w:rsidRDefault="008A0F50" w:rsidP="00A81D67">
      <w:pPr>
        <w:ind w:firstLine="709"/>
        <w:jc w:val="both"/>
        <w:rPr>
          <w:color w:val="1D1B11"/>
          <w:sz w:val="28"/>
          <w:szCs w:val="28"/>
        </w:rPr>
      </w:pPr>
      <w:r w:rsidRPr="00C37EA7">
        <w:rPr>
          <w:color w:val="1D1B11"/>
          <w:sz w:val="28"/>
          <w:szCs w:val="28"/>
        </w:rPr>
        <w:t>Максимальный срок подписания акта члено</w:t>
      </w:r>
      <w:r w:rsidR="00E94FEF" w:rsidRPr="00C37EA7">
        <w:rPr>
          <w:color w:val="1D1B11"/>
          <w:sz w:val="28"/>
          <w:szCs w:val="28"/>
        </w:rPr>
        <w:t>м Комиссии составляет не более 3 дней</w:t>
      </w:r>
      <w:r w:rsidRPr="00C37EA7">
        <w:rPr>
          <w:color w:val="1D1B11"/>
          <w:sz w:val="28"/>
          <w:szCs w:val="28"/>
        </w:rPr>
        <w:t>.</w:t>
      </w:r>
    </w:p>
    <w:p w:rsidR="008A0F50" w:rsidRPr="00C245F7" w:rsidRDefault="00C1528E" w:rsidP="00A81D67">
      <w:pPr>
        <w:ind w:firstLine="709"/>
        <w:jc w:val="both"/>
        <w:rPr>
          <w:color w:val="1D1B11"/>
          <w:sz w:val="28"/>
          <w:szCs w:val="28"/>
        </w:rPr>
      </w:pPr>
      <w:r>
        <w:rPr>
          <w:color w:val="1D1B11"/>
          <w:sz w:val="28"/>
          <w:szCs w:val="28"/>
        </w:rPr>
        <w:t>4</w:t>
      </w:r>
      <w:r w:rsidR="008A0F50" w:rsidRPr="00C37EA7">
        <w:rPr>
          <w:color w:val="1D1B11"/>
          <w:sz w:val="28"/>
          <w:szCs w:val="28"/>
        </w:rPr>
        <w:t>.3.10. После</w:t>
      </w:r>
      <w:r w:rsidR="008A0F50" w:rsidRPr="00C245F7">
        <w:rPr>
          <w:color w:val="1D1B11"/>
          <w:sz w:val="28"/>
          <w:szCs w:val="28"/>
        </w:rPr>
        <w:t xml:space="preserve"> подписания акта обследования помещения секретарь Комиссии по согласованию с председателем Комиссии назначает дату заседания </w:t>
      </w:r>
      <w:r w:rsidR="003344F9">
        <w:rPr>
          <w:color w:val="1D1B11"/>
          <w:sz w:val="28"/>
          <w:szCs w:val="28"/>
        </w:rPr>
        <w:t xml:space="preserve">                 </w:t>
      </w:r>
      <w:r w:rsidR="008A0F50" w:rsidRPr="00C245F7">
        <w:rPr>
          <w:color w:val="1D1B11"/>
          <w:sz w:val="28"/>
          <w:szCs w:val="28"/>
        </w:rPr>
        <w:t>и инфо</w:t>
      </w:r>
      <w:r w:rsidR="00E74A38" w:rsidRPr="00C245F7">
        <w:rPr>
          <w:color w:val="1D1B11"/>
          <w:sz w:val="28"/>
          <w:szCs w:val="28"/>
        </w:rPr>
        <w:t>рмирует об этом членов Комиссии.</w:t>
      </w:r>
    </w:p>
    <w:p w:rsidR="008A0F50" w:rsidRPr="00A017CD" w:rsidRDefault="008A0F50" w:rsidP="00A81D67">
      <w:pPr>
        <w:ind w:firstLine="709"/>
        <w:jc w:val="both"/>
        <w:rPr>
          <w:color w:val="1D1B11"/>
          <w:sz w:val="28"/>
          <w:szCs w:val="28"/>
        </w:rPr>
      </w:pPr>
      <w:r w:rsidRPr="00A017CD">
        <w:rPr>
          <w:color w:val="1D1B11"/>
          <w:sz w:val="28"/>
          <w:szCs w:val="28"/>
        </w:rPr>
        <w:t>Максимальный срок выполнения указанного действия составляет</w:t>
      </w:r>
      <w:r w:rsidR="00E94FEF" w:rsidRPr="00A017CD">
        <w:rPr>
          <w:color w:val="1D1B11"/>
          <w:sz w:val="28"/>
          <w:szCs w:val="28"/>
        </w:rPr>
        <w:t xml:space="preserve"> </w:t>
      </w:r>
      <w:r w:rsidRPr="00A017CD">
        <w:rPr>
          <w:color w:val="1D1B11"/>
          <w:sz w:val="28"/>
          <w:szCs w:val="28"/>
        </w:rPr>
        <w:t>3 дня.</w:t>
      </w:r>
    </w:p>
    <w:p w:rsidR="006D578A" w:rsidRPr="00C07465" w:rsidRDefault="00C1528E" w:rsidP="00A81D67">
      <w:pPr>
        <w:autoSpaceDE w:val="0"/>
        <w:autoSpaceDN w:val="0"/>
        <w:adjustRightInd w:val="0"/>
        <w:ind w:firstLine="709"/>
        <w:jc w:val="both"/>
        <w:rPr>
          <w:color w:val="1D1B11"/>
          <w:sz w:val="28"/>
          <w:szCs w:val="28"/>
        </w:rPr>
      </w:pPr>
      <w:r w:rsidRPr="00C07465">
        <w:rPr>
          <w:color w:val="1D1B11"/>
          <w:sz w:val="28"/>
          <w:szCs w:val="28"/>
        </w:rPr>
        <w:t>4</w:t>
      </w:r>
      <w:r w:rsidR="008A0F50" w:rsidRPr="00C07465">
        <w:rPr>
          <w:color w:val="1D1B11"/>
          <w:sz w:val="28"/>
          <w:szCs w:val="28"/>
        </w:rPr>
        <w:t xml:space="preserve">.3.11. </w:t>
      </w:r>
      <w:r w:rsidR="006D578A" w:rsidRPr="00C07465">
        <w:rPr>
          <w:sz w:val="28"/>
          <w:szCs w:val="28"/>
        </w:rPr>
        <w:t xml:space="preserve">По результатам работы комиссия принимает одно из следующих решений об оценке соответствия помещений и многоквартирных домов установленным требованиям </w:t>
      </w:r>
      <w:r w:rsidR="006D578A" w:rsidRPr="00C07465">
        <w:rPr>
          <w:color w:val="1D1B11"/>
          <w:sz w:val="28"/>
          <w:szCs w:val="28"/>
        </w:rPr>
        <w:t>(в виде заключения – Приложение №</w:t>
      </w:r>
      <w:r w:rsidR="008E353A" w:rsidRPr="00C07465">
        <w:rPr>
          <w:color w:val="1D1B11"/>
          <w:sz w:val="28"/>
          <w:szCs w:val="28"/>
        </w:rPr>
        <w:t xml:space="preserve"> </w:t>
      </w:r>
      <w:r w:rsidR="006D578A" w:rsidRPr="00C07465">
        <w:rPr>
          <w:color w:val="1D1B11"/>
          <w:sz w:val="28"/>
          <w:szCs w:val="28"/>
        </w:rPr>
        <w:t>4</w:t>
      </w:r>
      <w:r w:rsidR="000902E2" w:rsidRPr="00C07465">
        <w:t xml:space="preserve"> </w:t>
      </w:r>
      <w:r w:rsidR="003344F9">
        <w:t xml:space="preserve">                                      </w:t>
      </w:r>
      <w:r w:rsidR="000902E2" w:rsidRPr="00C07465">
        <w:rPr>
          <w:color w:val="1D1B11"/>
          <w:sz w:val="28"/>
          <w:szCs w:val="28"/>
        </w:rPr>
        <w:t>к Административному регламенту</w:t>
      </w:r>
      <w:r w:rsidR="006D578A" w:rsidRPr="00C07465">
        <w:rPr>
          <w:color w:val="1D1B11"/>
          <w:sz w:val="28"/>
          <w:szCs w:val="28"/>
        </w:rPr>
        <w:t>):</w:t>
      </w:r>
    </w:p>
    <w:p w:rsidR="006D578A" w:rsidRPr="00A017CD" w:rsidRDefault="006D578A" w:rsidP="00A81D67">
      <w:pPr>
        <w:autoSpaceDE w:val="0"/>
        <w:autoSpaceDN w:val="0"/>
        <w:adjustRightInd w:val="0"/>
        <w:ind w:firstLine="709"/>
        <w:jc w:val="both"/>
        <w:rPr>
          <w:sz w:val="28"/>
          <w:szCs w:val="28"/>
        </w:rPr>
      </w:pPr>
      <w:r w:rsidRPr="00A017CD">
        <w:rPr>
          <w:sz w:val="28"/>
          <w:szCs w:val="28"/>
        </w:rPr>
        <w:t>о соответствии помещения требованиям, предъявляемым к жилому помещению, и его пригодности для проживания;</w:t>
      </w:r>
    </w:p>
    <w:p w:rsidR="006D578A" w:rsidRPr="00A017CD" w:rsidRDefault="006D578A" w:rsidP="00A81D67">
      <w:pPr>
        <w:autoSpaceDE w:val="0"/>
        <w:autoSpaceDN w:val="0"/>
        <w:adjustRightInd w:val="0"/>
        <w:ind w:firstLine="709"/>
        <w:jc w:val="both"/>
        <w:rPr>
          <w:sz w:val="28"/>
          <w:szCs w:val="28"/>
        </w:rPr>
      </w:pPr>
      <w:r w:rsidRPr="00A017CD">
        <w:rPr>
          <w:sz w:val="28"/>
          <w:szCs w:val="28"/>
        </w:rPr>
        <w:t xml:space="preserve">о выявлении оснований для признания помещения подлежащим капитальному ремонту, реконструкции или перепланировке (при необходимости </w:t>
      </w:r>
      <w:r w:rsidR="003344F9">
        <w:rPr>
          <w:sz w:val="28"/>
          <w:szCs w:val="28"/>
        </w:rPr>
        <w:t xml:space="preserve">      </w:t>
      </w:r>
      <w:r w:rsidRPr="00A017CD">
        <w:rPr>
          <w:sz w:val="28"/>
          <w:szCs w:val="28"/>
        </w:rPr>
        <w:t xml:space="preserve">с технико-экономическим обоснованием) с целью приведения утраченных </w:t>
      </w:r>
      <w:r w:rsidR="003344F9">
        <w:rPr>
          <w:sz w:val="28"/>
          <w:szCs w:val="28"/>
        </w:rPr>
        <w:t xml:space="preserve">                       </w:t>
      </w:r>
      <w:r w:rsidRPr="00A017CD">
        <w:rPr>
          <w:sz w:val="28"/>
          <w:szCs w:val="28"/>
        </w:rPr>
        <w:t xml:space="preserve">в процессе эксплуатации характеристик жилого помещения в соответствие </w:t>
      </w:r>
      <w:r w:rsidR="003344F9">
        <w:rPr>
          <w:sz w:val="28"/>
          <w:szCs w:val="28"/>
        </w:rPr>
        <w:t xml:space="preserve">                      </w:t>
      </w:r>
      <w:r w:rsidRPr="00A017CD">
        <w:rPr>
          <w:sz w:val="28"/>
          <w:szCs w:val="28"/>
        </w:rPr>
        <w:t>с установленными в настоящем Положении требованиями;</w:t>
      </w:r>
    </w:p>
    <w:p w:rsidR="006D578A" w:rsidRPr="00A017CD" w:rsidRDefault="006D578A" w:rsidP="00A81D67">
      <w:pPr>
        <w:autoSpaceDE w:val="0"/>
        <w:autoSpaceDN w:val="0"/>
        <w:adjustRightInd w:val="0"/>
        <w:ind w:firstLine="709"/>
        <w:jc w:val="both"/>
        <w:rPr>
          <w:sz w:val="28"/>
          <w:szCs w:val="28"/>
        </w:rPr>
      </w:pPr>
      <w:r w:rsidRPr="00A017CD">
        <w:rPr>
          <w:sz w:val="28"/>
          <w:szCs w:val="28"/>
        </w:rPr>
        <w:t xml:space="preserve">о выявлении оснований для признания помещения непригодным </w:t>
      </w:r>
      <w:r w:rsidR="003344F9">
        <w:rPr>
          <w:sz w:val="28"/>
          <w:szCs w:val="28"/>
        </w:rPr>
        <w:t xml:space="preserve">                        </w:t>
      </w:r>
      <w:r w:rsidRPr="00A017CD">
        <w:rPr>
          <w:sz w:val="28"/>
          <w:szCs w:val="28"/>
        </w:rPr>
        <w:t>для проживания;</w:t>
      </w:r>
    </w:p>
    <w:p w:rsidR="006D578A" w:rsidRPr="00A017CD" w:rsidRDefault="006D578A" w:rsidP="00A81D67">
      <w:pPr>
        <w:autoSpaceDE w:val="0"/>
        <w:autoSpaceDN w:val="0"/>
        <w:adjustRightInd w:val="0"/>
        <w:ind w:firstLine="709"/>
        <w:jc w:val="both"/>
        <w:rPr>
          <w:sz w:val="28"/>
          <w:szCs w:val="28"/>
        </w:rPr>
      </w:pPr>
      <w:r w:rsidRPr="00A017CD">
        <w:rPr>
          <w:sz w:val="28"/>
          <w:szCs w:val="28"/>
        </w:rPr>
        <w:t xml:space="preserve">о выявлении оснований для признания многоквартирного дома аварийным </w:t>
      </w:r>
      <w:r w:rsidR="003344F9">
        <w:rPr>
          <w:sz w:val="28"/>
          <w:szCs w:val="28"/>
        </w:rPr>
        <w:t xml:space="preserve">                    </w:t>
      </w:r>
      <w:r w:rsidRPr="00A017CD">
        <w:rPr>
          <w:sz w:val="28"/>
          <w:szCs w:val="28"/>
        </w:rPr>
        <w:t>и подлежащим реконструкции;</w:t>
      </w:r>
    </w:p>
    <w:p w:rsidR="006D578A" w:rsidRPr="00287474" w:rsidRDefault="006D578A" w:rsidP="00A81D67">
      <w:pPr>
        <w:autoSpaceDE w:val="0"/>
        <w:autoSpaceDN w:val="0"/>
        <w:adjustRightInd w:val="0"/>
        <w:ind w:firstLine="709"/>
        <w:jc w:val="both"/>
        <w:rPr>
          <w:sz w:val="28"/>
          <w:szCs w:val="28"/>
        </w:rPr>
      </w:pPr>
      <w:r w:rsidRPr="00287474">
        <w:rPr>
          <w:sz w:val="28"/>
          <w:szCs w:val="28"/>
        </w:rPr>
        <w:t xml:space="preserve">о выявлении оснований для признания многоквартирного дома аварийным </w:t>
      </w:r>
      <w:r w:rsidR="003344F9">
        <w:rPr>
          <w:sz w:val="28"/>
          <w:szCs w:val="28"/>
        </w:rPr>
        <w:t xml:space="preserve">           </w:t>
      </w:r>
      <w:r w:rsidRPr="00287474">
        <w:rPr>
          <w:sz w:val="28"/>
          <w:szCs w:val="28"/>
        </w:rPr>
        <w:t>и подлежащим сносу.</w:t>
      </w:r>
    </w:p>
    <w:p w:rsidR="00367F94" w:rsidRPr="00287474" w:rsidRDefault="006566CB" w:rsidP="00C0469E">
      <w:pPr>
        <w:widowControl w:val="0"/>
        <w:autoSpaceDE w:val="0"/>
        <w:autoSpaceDN w:val="0"/>
        <w:ind w:firstLine="709"/>
        <w:jc w:val="both"/>
        <w:rPr>
          <w:sz w:val="28"/>
          <w:szCs w:val="28"/>
        </w:rPr>
      </w:pPr>
      <w:r w:rsidRPr="00287474">
        <w:rPr>
          <w:sz w:val="28"/>
          <w:szCs w:val="28"/>
        </w:rPr>
        <w:t>об отсутствии оснований для признания многоквартирного дома аварийным и подлежащим сносу или реконструкции.</w:t>
      </w:r>
    </w:p>
    <w:p w:rsidR="000902E2" w:rsidRDefault="006D578A" w:rsidP="00C0469E">
      <w:pPr>
        <w:autoSpaceDE w:val="0"/>
        <w:autoSpaceDN w:val="0"/>
        <w:adjustRightInd w:val="0"/>
        <w:ind w:firstLine="709"/>
        <w:jc w:val="both"/>
        <w:rPr>
          <w:sz w:val="28"/>
          <w:szCs w:val="28"/>
        </w:rPr>
      </w:pPr>
      <w:r w:rsidRPr="00287474">
        <w:rPr>
          <w:sz w:val="28"/>
          <w:szCs w:val="28"/>
        </w:rPr>
        <w:t xml:space="preserve">Решение принимается большинством голосов членов комиссии </w:t>
      </w:r>
      <w:r w:rsidR="003344F9">
        <w:rPr>
          <w:sz w:val="28"/>
          <w:szCs w:val="28"/>
        </w:rPr>
        <w:t xml:space="preserve">                           </w:t>
      </w:r>
      <w:r w:rsidRPr="00287474">
        <w:rPr>
          <w:sz w:val="28"/>
          <w:szCs w:val="28"/>
        </w:rPr>
        <w:t>и оформляется в виде заключения</w:t>
      </w:r>
      <w:r w:rsidRPr="00A017CD">
        <w:rPr>
          <w:sz w:val="28"/>
          <w:szCs w:val="28"/>
        </w:rPr>
        <w:t xml:space="preserve">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367F94" w:rsidRPr="00BC7EFD" w:rsidRDefault="00D811C6" w:rsidP="00C0469E">
      <w:pPr>
        <w:autoSpaceDE w:val="0"/>
        <w:autoSpaceDN w:val="0"/>
        <w:adjustRightInd w:val="0"/>
        <w:ind w:firstLine="709"/>
        <w:jc w:val="both"/>
        <w:rPr>
          <w:sz w:val="28"/>
          <w:szCs w:val="28"/>
          <w:highlight w:val="yellow"/>
        </w:rPr>
      </w:pPr>
      <w:r w:rsidRPr="00BC7EFD">
        <w:rPr>
          <w:sz w:val="28"/>
          <w:szCs w:val="28"/>
          <w:highlight w:val="yellow"/>
        </w:rPr>
        <w:lastRenderedPageBreak/>
        <w:t xml:space="preserve">В случае проведения капитального ремонта, реконструкции </w:t>
      </w:r>
      <w:r w:rsidR="00A54BAB" w:rsidRPr="00BC7EFD">
        <w:rPr>
          <w:sz w:val="28"/>
          <w:szCs w:val="28"/>
          <w:highlight w:val="yellow"/>
        </w:rPr>
        <w:t xml:space="preserve">                                 </w:t>
      </w:r>
      <w:r w:rsidRPr="00BC7EFD">
        <w:rPr>
          <w:sz w:val="28"/>
          <w:szCs w:val="28"/>
          <w:highlight w:val="yellow"/>
        </w:rPr>
        <w:t xml:space="preserve">или перепланировки жилого помещения в соответствии с решением, принятым </w:t>
      </w:r>
      <w:r w:rsidR="00A54BAB" w:rsidRPr="00BC7EFD">
        <w:rPr>
          <w:sz w:val="28"/>
          <w:szCs w:val="28"/>
          <w:highlight w:val="yellow"/>
        </w:rPr>
        <w:t xml:space="preserve">      </w:t>
      </w:r>
      <w:r w:rsidRPr="00BC7EFD">
        <w:rPr>
          <w:sz w:val="28"/>
          <w:szCs w:val="28"/>
          <w:highlight w:val="yellow"/>
        </w:rPr>
        <w:t>на основании пункта</w:t>
      </w:r>
      <w:r w:rsidR="00367F94" w:rsidRPr="00BC7EFD">
        <w:rPr>
          <w:sz w:val="28"/>
          <w:szCs w:val="28"/>
          <w:highlight w:val="yellow"/>
        </w:rPr>
        <w:t xml:space="preserve"> 4.3.11. </w:t>
      </w:r>
      <w:r w:rsidRPr="00BC7EFD">
        <w:rPr>
          <w:sz w:val="28"/>
          <w:szCs w:val="28"/>
          <w:highlight w:val="yellow"/>
        </w:rPr>
        <w:t xml:space="preserve"> настоящего Административного регламента,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 составляет акт обследования и принимает соответствующее решение, которое доводит до заинтересованных лиц.</w:t>
      </w:r>
      <w:r w:rsidR="00367F94" w:rsidRPr="00BC7EFD">
        <w:rPr>
          <w:sz w:val="28"/>
          <w:szCs w:val="28"/>
          <w:highlight w:val="yellow"/>
        </w:rPr>
        <w:t xml:space="preserve"> </w:t>
      </w:r>
    </w:p>
    <w:p w:rsidR="000902E2" w:rsidRPr="00BC7EFD" w:rsidRDefault="000902E2" w:rsidP="00C0469E">
      <w:pPr>
        <w:autoSpaceDE w:val="0"/>
        <w:autoSpaceDN w:val="0"/>
        <w:adjustRightInd w:val="0"/>
        <w:ind w:firstLine="709"/>
        <w:jc w:val="both"/>
        <w:rPr>
          <w:sz w:val="28"/>
          <w:szCs w:val="28"/>
          <w:highlight w:val="yellow"/>
        </w:rPr>
      </w:pPr>
      <w:r w:rsidRPr="00BC7EFD">
        <w:rPr>
          <w:sz w:val="28"/>
          <w:szCs w:val="28"/>
          <w:highlight w:val="yellow"/>
        </w:rPr>
        <w:t xml:space="preserve">В случае обследования помещения комиссия составляет в 3 экземплярах акт обследования помещения по форме согласно Приложение № 3 </w:t>
      </w:r>
      <w:r w:rsidR="00A54BAB" w:rsidRPr="00BC7EFD">
        <w:rPr>
          <w:sz w:val="28"/>
          <w:szCs w:val="28"/>
          <w:highlight w:val="yellow"/>
        </w:rPr>
        <w:t xml:space="preserve">                                            </w:t>
      </w:r>
      <w:r w:rsidRPr="00BC7EFD">
        <w:rPr>
          <w:sz w:val="28"/>
          <w:szCs w:val="28"/>
          <w:highlight w:val="yellow"/>
        </w:rPr>
        <w:t xml:space="preserve">к Административному регламенту. </w:t>
      </w:r>
    </w:p>
    <w:p w:rsidR="00D811C6" w:rsidRPr="00C07465" w:rsidRDefault="000902E2" w:rsidP="00C0469E">
      <w:pPr>
        <w:autoSpaceDE w:val="0"/>
        <w:autoSpaceDN w:val="0"/>
        <w:adjustRightInd w:val="0"/>
        <w:ind w:firstLine="709"/>
        <w:jc w:val="both"/>
        <w:rPr>
          <w:sz w:val="28"/>
          <w:szCs w:val="28"/>
        </w:rPr>
      </w:pPr>
      <w:r w:rsidRPr="00BC7EFD">
        <w:rPr>
          <w:sz w:val="28"/>
          <w:szCs w:val="28"/>
          <w:highlight w:val="yellow"/>
        </w:rPr>
        <w:t>Решение (заключение), предусмотренное пунктом 4.3.11 настоящего Административного регламента, могут быть обжалованы заинтересованными лицами в судебном порядке.</w:t>
      </w:r>
    </w:p>
    <w:p w:rsidR="00217178" w:rsidRPr="00C07465" w:rsidRDefault="00C1528E" w:rsidP="00A81D67">
      <w:pPr>
        <w:ind w:firstLine="709"/>
        <w:jc w:val="both"/>
        <w:rPr>
          <w:color w:val="1D1B11"/>
          <w:sz w:val="28"/>
          <w:szCs w:val="28"/>
        </w:rPr>
      </w:pPr>
      <w:r w:rsidRPr="00C07465">
        <w:rPr>
          <w:color w:val="1D1B11"/>
          <w:sz w:val="28"/>
          <w:szCs w:val="28"/>
        </w:rPr>
        <w:t>4</w:t>
      </w:r>
      <w:r w:rsidR="008A0F50" w:rsidRPr="00C07465">
        <w:rPr>
          <w:color w:val="1D1B11"/>
          <w:sz w:val="28"/>
          <w:szCs w:val="28"/>
        </w:rPr>
        <w:t xml:space="preserve">.3.12. Жилое помещение признается пригодным (непригодным) </w:t>
      </w:r>
      <w:r w:rsidR="00A54BAB">
        <w:rPr>
          <w:color w:val="1D1B11"/>
          <w:sz w:val="28"/>
          <w:szCs w:val="28"/>
        </w:rPr>
        <w:t xml:space="preserve">                         </w:t>
      </w:r>
      <w:r w:rsidR="008A0F50" w:rsidRPr="00C07465">
        <w:rPr>
          <w:color w:val="1D1B11"/>
          <w:sz w:val="28"/>
          <w:szCs w:val="28"/>
        </w:rPr>
        <w:t xml:space="preserve">для проживания, а многоквартирный дом аварийным и подлежащим сносу </w:t>
      </w:r>
      <w:r w:rsidR="00A54BAB">
        <w:rPr>
          <w:color w:val="1D1B11"/>
          <w:sz w:val="28"/>
          <w:szCs w:val="28"/>
        </w:rPr>
        <w:t xml:space="preserve">                  </w:t>
      </w:r>
      <w:r w:rsidR="008A0F50" w:rsidRPr="00C07465">
        <w:rPr>
          <w:color w:val="1D1B11"/>
          <w:sz w:val="28"/>
          <w:szCs w:val="28"/>
        </w:rPr>
        <w:t xml:space="preserve">или реконструкции по основаниям, указанным в Положении </w:t>
      </w:r>
      <w:r w:rsidR="00217178" w:rsidRPr="00C07465">
        <w:rPr>
          <w:color w:val="1D1B11"/>
          <w:sz w:val="28"/>
          <w:szCs w:val="28"/>
        </w:rPr>
        <w:t xml:space="preserve">от 28.01.2006 </w:t>
      </w:r>
      <w:r w:rsidR="008B703B" w:rsidRPr="00C07465">
        <w:rPr>
          <w:color w:val="1D1B11"/>
          <w:sz w:val="28"/>
          <w:szCs w:val="28"/>
        </w:rPr>
        <w:t>№</w:t>
      </w:r>
      <w:r w:rsidR="00217178" w:rsidRPr="00C07465">
        <w:rPr>
          <w:color w:val="1D1B11"/>
          <w:sz w:val="28"/>
          <w:szCs w:val="28"/>
        </w:rPr>
        <w:t xml:space="preserve"> 47.</w:t>
      </w:r>
    </w:p>
    <w:p w:rsidR="0017102C" w:rsidRPr="00C07465" w:rsidRDefault="008E353A" w:rsidP="00C0469E">
      <w:pPr>
        <w:ind w:firstLine="709"/>
        <w:jc w:val="both"/>
        <w:rPr>
          <w:color w:val="1D1B11"/>
          <w:sz w:val="28"/>
          <w:szCs w:val="28"/>
        </w:rPr>
      </w:pPr>
      <w:r w:rsidRPr="00C07465">
        <w:rPr>
          <w:color w:val="1D1B11"/>
          <w:sz w:val="28"/>
          <w:szCs w:val="28"/>
        </w:rPr>
        <w:t>Результатом административного действия по проведению оценки соответствия помещения требованиям, предъявляемым к жилым помещениям, является принятие Комиссией соответствующего решения в виде заключения Комиссии.</w:t>
      </w:r>
    </w:p>
    <w:p w:rsidR="000902E2" w:rsidRPr="00BC7EFD" w:rsidRDefault="0017102C" w:rsidP="00C0469E">
      <w:pPr>
        <w:ind w:firstLine="709"/>
        <w:jc w:val="both"/>
        <w:rPr>
          <w:color w:val="1D1B11"/>
          <w:sz w:val="28"/>
          <w:szCs w:val="28"/>
          <w:highlight w:val="yellow"/>
        </w:rPr>
      </w:pPr>
      <w:r w:rsidRPr="00BC7EFD">
        <w:rPr>
          <w:color w:val="1D1B11"/>
          <w:sz w:val="28"/>
          <w:szCs w:val="28"/>
          <w:highlight w:val="yellow"/>
        </w:rPr>
        <w:t xml:space="preserve">Отдельные занимаемые инвалидами жилые помещения (комната, квартира) могут быть признаны комиссией непригодными для проживания граждан </w:t>
      </w:r>
      <w:r w:rsidR="00A54BAB" w:rsidRPr="00BC7EFD">
        <w:rPr>
          <w:color w:val="1D1B11"/>
          <w:sz w:val="28"/>
          <w:szCs w:val="28"/>
          <w:highlight w:val="yellow"/>
        </w:rPr>
        <w:t xml:space="preserve">                         </w:t>
      </w:r>
      <w:r w:rsidRPr="00BC7EFD">
        <w:rPr>
          <w:color w:val="1D1B11"/>
          <w:sz w:val="28"/>
          <w:szCs w:val="28"/>
          <w:highlight w:val="yellow"/>
        </w:rPr>
        <w:t xml:space="preserve">и членов их семей на основании заключения об отсутствии возможности приспособления жилого помещения инвалида и общего имущества </w:t>
      </w:r>
      <w:r w:rsidR="00A54BAB" w:rsidRPr="00BC7EFD">
        <w:rPr>
          <w:color w:val="1D1B11"/>
          <w:sz w:val="28"/>
          <w:szCs w:val="28"/>
          <w:highlight w:val="yellow"/>
        </w:rPr>
        <w:t xml:space="preserve">                                    </w:t>
      </w:r>
      <w:r w:rsidRPr="00BC7EFD">
        <w:rPr>
          <w:color w:val="1D1B11"/>
          <w:sz w:val="28"/>
          <w:szCs w:val="28"/>
          <w:highlight w:val="yellow"/>
        </w:rPr>
        <w:t xml:space="preserve">в многоквартирном доме, в котором проживает инвалид, с учетом потребностей инвалида и обеспечения условий их доступности для инвалида, вынесенного </w:t>
      </w:r>
      <w:r w:rsidR="00A54BAB" w:rsidRPr="00BC7EFD">
        <w:rPr>
          <w:color w:val="1D1B11"/>
          <w:sz w:val="28"/>
          <w:szCs w:val="28"/>
          <w:highlight w:val="yellow"/>
        </w:rPr>
        <w:t xml:space="preserve">                    </w:t>
      </w:r>
      <w:r w:rsidRPr="00BC7EFD">
        <w:rPr>
          <w:color w:val="1D1B11"/>
          <w:sz w:val="28"/>
          <w:szCs w:val="28"/>
          <w:highlight w:val="yellow"/>
        </w:rPr>
        <w:t xml:space="preserve">в соответствии с пунктом 20 Правил обеспечения условий доступности </w:t>
      </w:r>
      <w:r w:rsidR="00A54BAB" w:rsidRPr="00BC7EFD">
        <w:rPr>
          <w:color w:val="1D1B11"/>
          <w:sz w:val="28"/>
          <w:szCs w:val="28"/>
          <w:highlight w:val="yellow"/>
        </w:rPr>
        <w:t xml:space="preserve">                         </w:t>
      </w:r>
      <w:r w:rsidRPr="00BC7EFD">
        <w:rPr>
          <w:color w:val="1D1B11"/>
          <w:sz w:val="28"/>
          <w:szCs w:val="28"/>
          <w:highlight w:val="yellow"/>
        </w:rPr>
        <w:t xml:space="preserve">для инвалидов жилых помещений и общего имущества в многоквартирном доме, утвержденных постановлением Правительства Российской Федерации </w:t>
      </w:r>
      <w:r w:rsidR="00956F7E" w:rsidRPr="00BC7EFD">
        <w:rPr>
          <w:color w:val="1D1B11"/>
          <w:sz w:val="28"/>
          <w:szCs w:val="28"/>
          <w:highlight w:val="yellow"/>
        </w:rPr>
        <w:t xml:space="preserve">                                </w:t>
      </w:r>
      <w:r w:rsidRPr="00BC7EFD">
        <w:rPr>
          <w:color w:val="1D1B11"/>
          <w:sz w:val="28"/>
          <w:szCs w:val="28"/>
          <w:highlight w:val="yellow"/>
        </w:rPr>
        <w:t xml:space="preserve">от 09.07. 2016 </w:t>
      </w:r>
      <w:r w:rsidR="008B703B" w:rsidRPr="00BC7EFD">
        <w:rPr>
          <w:color w:val="1D1B11"/>
          <w:sz w:val="28"/>
          <w:szCs w:val="28"/>
          <w:highlight w:val="yellow"/>
        </w:rPr>
        <w:t>№</w:t>
      </w:r>
      <w:r w:rsidRPr="00BC7EFD">
        <w:rPr>
          <w:color w:val="1D1B11"/>
          <w:sz w:val="28"/>
          <w:szCs w:val="28"/>
          <w:highlight w:val="yellow"/>
        </w:rPr>
        <w:t xml:space="preserve"> 649 «О мерах по приспособлению жилых помещений и общего имущества в многоквартирном доме с учетом потребностей инвалидов». Комиссия оформляет в 3 экземплярах заключение о признании жилого помещения непригодным для проживания указанных граждан </w:t>
      </w:r>
      <w:r w:rsidR="00D811C6" w:rsidRPr="00BC7EFD">
        <w:rPr>
          <w:color w:val="1D1B11"/>
          <w:sz w:val="28"/>
          <w:szCs w:val="28"/>
          <w:highlight w:val="yellow"/>
        </w:rPr>
        <w:t xml:space="preserve">по форме согласно приложению </w:t>
      </w:r>
      <w:r w:rsidR="008B703B" w:rsidRPr="00BC7EFD">
        <w:rPr>
          <w:color w:val="1D1B11"/>
          <w:sz w:val="28"/>
          <w:szCs w:val="28"/>
          <w:highlight w:val="yellow"/>
        </w:rPr>
        <w:t>№</w:t>
      </w:r>
      <w:r w:rsidR="00D811C6" w:rsidRPr="00BC7EFD">
        <w:rPr>
          <w:color w:val="1D1B11"/>
          <w:sz w:val="28"/>
          <w:szCs w:val="28"/>
          <w:highlight w:val="yellow"/>
        </w:rPr>
        <w:t xml:space="preserve"> 4</w:t>
      </w:r>
      <w:r w:rsidRPr="00BC7EFD">
        <w:rPr>
          <w:color w:val="1D1B11"/>
          <w:sz w:val="28"/>
          <w:szCs w:val="28"/>
          <w:highlight w:val="yellow"/>
        </w:rPr>
        <w:t xml:space="preserve"> к настоящему </w:t>
      </w:r>
      <w:r w:rsidR="00D811C6" w:rsidRPr="00BC7EFD">
        <w:rPr>
          <w:color w:val="1D1B11"/>
          <w:sz w:val="28"/>
          <w:szCs w:val="28"/>
          <w:highlight w:val="yellow"/>
        </w:rPr>
        <w:t xml:space="preserve">Административному регламенту </w:t>
      </w:r>
      <w:r w:rsidRPr="00BC7EFD">
        <w:rPr>
          <w:color w:val="1D1B11"/>
          <w:sz w:val="28"/>
          <w:szCs w:val="28"/>
          <w:highlight w:val="yellow"/>
        </w:rPr>
        <w:t xml:space="preserve">и в 5-дневный срок направляет 1 экземпляр в соответствующий </w:t>
      </w:r>
      <w:r w:rsidR="00D811C6" w:rsidRPr="00BC7EFD">
        <w:rPr>
          <w:color w:val="1D1B11"/>
          <w:sz w:val="28"/>
          <w:szCs w:val="28"/>
          <w:highlight w:val="yellow"/>
        </w:rPr>
        <w:t xml:space="preserve">уполномоченный </w:t>
      </w:r>
      <w:r w:rsidRPr="00BC7EFD">
        <w:rPr>
          <w:color w:val="1D1B11"/>
          <w:sz w:val="28"/>
          <w:szCs w:val="28"/>
          <w:highlight w:val="yellow"/>
        </w:rPr>
        <w:t>орган, второй экземпляр заявителю (третий экземпляр остается в деле, сформированном комиссией).</w:t>
      </w:r>
    </w:p>
    <w:p w:rsidR="00C0469E" w:rsidRDefault="000902E2" w:rsidP="00C0469E">
      <w:pPr>
        <w:ind w:firstLine="709"/>
        <w:jc w:val="both"/>
        <w:rPr>
          <w:color w:val="1D1B11"/>
          <w:sz w:val="28"/>
          <w:szCs w:val="28"/>
        </w:rPr>
      </w:pPr>
      <w:r w:rsidRPr="00BC7EFD">
        <w:rPr>
          <w:color w:val="1D1B11"/>
          <w:sz w:val="28"/>
          <w:szCs w:val="28"/>
          <w:highlight w:val="yellow"/>
        </w:rPr>
        <w:t xml:space="preserve">Заключение комиссии является основанием для принятия органом местного самоуправления </w:t>
      </w:r>
      <w:r w:rsidR="00956F7E" w:rsidRPr="00BC7EFD">
        <w:rPr>
          <w:color w:val="1D1B11"/>
          <w:sz w:val="28"/>
          <w:szCs w:val="28"/>
          <w:highlight w:val="yellow"/>
        </w:rPr>
        <w:t xml:space="preserve">решения и издания распоряжение с указанием о дальнейшем использовании помещения, сроках отселения физических и юридических лиц </w:t>
      </w:r>
      <w:r w:rsidR="00A54BAB" w:rsidRPr="00BC7EFD">
        <w:rPr>
          <w:color w:val="1D1B11"/>
          <w:sz w:val="28"/>
          <w:szCs w:val="28"/>
          <w:highlight w:val="yellow"/>
        </w:rPr>
        <w:t xml:space="preserve">                  </w:t>
      </w:r>
      <w:r w:rsidR="00956F7E" w:rsidRPr="00BC7EFD">
        <w:rPr>
          <w:color w:val="1D1B11"/>
          <w:sz w:val="28"/>
          <w:szCs w:val="28"/>
          <w:highlight w:val="yellow"/>
        </w:rPr>
        <w:t>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8A0F50" w:rsidRPr="00C37EA7" w:rsidRDefault="00C1528E" w:rsidP="00A81D67">
      <w:pPr>
        <w:ind w:firstLine="709"/>
        <w:jc w:val="both"/>
        <w:rPr>
          <w:color w:val="1D1B11"/>
          <w:sz w:val="28"/>
          <w:szCs w:val="28"/>
        </w:rPr>
      </w:pPr>
      <w:r>
        <w:rPr>
          <w:color w:val="1D1B11"/>
          <w:sz w:val="28"/>
          <w:szCs w:val="28"/>
        </w:rPr>
        <w:t>4</w:t>
      </w:r>
      <w:r w:rsidR="00AC2DA0" w:rsidRPr="00C37EA7">
        <w:rPr>
          <w:color w:val="1D1B11"/>
          <w:sz w:val="28"/>
          <w:szCs w:val="28"/>
        </w:rPr>
        <w:t xml:space="preserve">.3.13 </w:t>
      </w:r>
      <w:r w:rsidR="008A0F50" w:rsidRPr="00C37EA7">
        <w:rPr>
          <w:color w:val="1D1B11"/>
          <w:sz w:val="28"/>
          <w:szCs w:val="28"/>
        </w:rPr>
        <w:t>Направление заявителю</w:t>
      </w:r>
      <w:r w:rsidR="00AC2DA0" w:rsidRPr="00C37EA7">
        <w:rPr>
          <w:color w:val="1D1B11"/>
          <w:sz w:val="28"/>
          <w:szCs w:val="28"/>
        </w:rPr>
        <w:t xml:space="preserve"> заключения комиссии.</w:t>
      </w:r>
    </w:p>
    <w:p w:rsidR="008A0F50" w:rsidRPr="00A017CD" w:rsidRDefault="00C1528E" w:rsidP="00A81D67">
      <w:pPr>
        <w:ind w:firstLine="709"/>
        <w:jc w:val="both"/>
        <w:rPr>
          <w:color w:val="1D1B11"/>
          <w:sz w:val="28"/>
          <w:szCs w:val="28"/>
        </w:rPr>
      </w:pPr>
      <w:r>
        <w:rPr>
          <w:color w:val="1D1B11"/>
          <w:sz w:val="28"/>
          <w:szCs w:val="28"/>
        </w:rPr>
        <w:t>4</w:t>
      </w:r>
      <w:r w:rsidR="00E94FEF" w:rsidRPr="00C37EA7">
        <w:rPr>
          <w:color w:val="1D1B11"/>
          <w:sz w:val="28"/>
          <w:szCs w:val="28"/>
        </w:rPr>
        <w:t>.</w:t>
      </w:r>
      <w:r w:rsidR="00FD0F00" w:rsidRPr="00C37EA7">
        <w:rPr>
          <w:color w:val="1D1B11"/>
          <w:sz w:val="28"/>
          <w:szCs w:val="28"/>
        </w:rPr>
        <w:t>3.14</w:t>
      </w:r>
      <w:r w:rsidR="008A0F50" w:rsidRPr="00C37EA7">
        <w:rPr>
          <w:color w:val="1D1B11"/>
          <w:sz w:val="28"/>
          <w:szCs w:val="28"/>
        </w:rPr>
        <w:t>. Секретарь Комиссии в 5-</w:t>
      </w:r>
      <w:r w:rsidR="007D78C6" w:rsidRPr="00C37EA7">
        <w:rPr>
          <w:color w:val="1D1B11"/>
          <w:sz w:val="28"/>
          <w:szCs w:val="28"/>
        </w:rPr>
        <w:t>дневный срок направляет по одному</w:t>
      </w:r>
      <w:r w:rsidR="00AC2DA0" w:rsidRPr="00C37EA7">
        <w:rPr>
          <w:color w:val="1D1B11"/>
          <w:sz w:val="28"/>
          <w:szCs w:val="28"/>
        </w:rPr>
        <w:t xml:space="preserve">  экземпляр</w:t>
      </w:r>
      <w:r w:rsidR="007D78C6" w:rsidRPr="00C37EA7">
        <w:rPr>
          <w:color w:val="1D1B11"/>
          <w:sz w:val="28"/>
          <w:szCs w:val="28"/>
        </w:rPr>
        <w:t>у</w:t>
      </w:r>
      <w:r w:rsidR="008A0F50" w:rsidRPr="00C37EA7">
        <w:rPr>
          <w:color w:val="1D1B11"/>
          <w:sz w:val="28"/>
          <w:szCs w:val="28"/>
        </w:rPr>
        <w:t xml:space="preserve"> заключения Комиссии заявителю заказным письмом с уведомлением </w:t>
      </w:r>
      <w:r w:rsidR="008A0F50" w:rsidRPr="00A017CD">
        <w:rPr>
          <w:color w:val="1D1B11"/>
          <w:sz w:val="28"/>
          <w:szCs w:val="28"/>
        </w:rPr>
        <w:t>по адресу, указанному в заявлении.</w:t>
      </w:r>
    </w:p>
    <w:p w:rsidR="00E15D8A" w:rsidRPr="00A017CD" w:rsidRDefault="00E15D8A" w:rsidP="00A81D67">
      <w:pPr>
        <w:autoSpaceDE w:val="0"/>
        <w:autoSpaceDN w:val="0"/>
        <w:adjustRightInd w:val="0"/>
        <w:ind w:firstLine="709"/>
        <w:jc w:val="both"/>
        <w:rPr>
          <w:sz w:val="28"/>
          <w:szCs w:val="28"/>
        </w:rPr>
      </w:pPr>
      <w:r w:rsidRPr="00A017CD">
        <w:rPr>
          <w:sz w:val="28"/>
          <w:szCs w:val="28"/>
        </w:rPr>
        <w:lastRenderedPageBreak/>
        <w:t xml:space="preserve">Комиссия в 5-дневный срок со дня принятия решения, предусмотренного </w:t>
      </w:r>
      <w:hyperlink r:id="rId20" w:history="1">
        <w:r w:rsidRPr="00A017CD">
          <w:rPr>
            <w:sz w:val="28"/>
            <w:szCs w:val="28"/>
          </w:rPr>
          <w:t>пунктом 49</w:t>
        </w:r>
      </w:hyperlink>
      <w:r w:rsidRPr="00A017CD">
        <w:rPr>
          <w:sz w:val="28"/>
          <w:szCs w:val="28"/>
        </w:rPr>
        <w:t xml:space="preserve"> Положения от 28.01.2006 </w:t>
      </w:r>
      <w:r w:rsidR="008B703B">
        <w:rPr>
          <w:sz w:val="28"/>
          <w:szCs w:val="28"/>
        </w:rPr>
        <w:t>№</w:t>
      </w:r>
      <w:r w:rsidRPr="00A017CD">
        <w:rPr>
          <w:sz w:val="28"/>
          <w:szCs w:val="28"/>
        </w:rPr>
        <w:t xml:space="preserve"> 47</w:t>
      </w:r>
      <w:r w:rsidRPr="00A017CD">
        <w:rPr>
          <w:rFonts w:eastAsia="Calibri"/>
          <w:sz w:val="28"/>
          <w:szCs w:val="28"/>
          <w:lang w:eastAsia="en-US"/>
        </w:rPr>
        <w:t>,</w:t>
      </w:r>
      <w:r w:rsidRPr="00A017CD">
        <w:rPr>
          <w:sz w:val="28"/>
          <w:szCs w:val="28"/>
        </w:rPr>
        <w:t xml:space="preserve"> направляет в письменной </w:t>
      </w:r>
      <w:r w:rsidR="00A54BAB">
        <w:rPr>
          <w:sz w:val="28"/>
          <w:szCs w:val="28"/>
        </w:rPr>
        <w:t xml:space="preserve">                          </w:t>
      </w:r>
      <w:r w:rsidRPr="00A017CD">
        <w:rPr>
          <w:sz w:val="28"/>
          <w:szCs w:val="28"/>
        </w:rPr>
        <w:t xml:space="preserve">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w:t>
      </w:r>
      <w:r w:rsidR="00A54BAB">
        <w:rPr>
          <w:sz w:val="28"/>
          <w:szCs w:val="28"/>
        </w:rPr>
        <w:t xml:space="preserve">                   </w:t>
      </w:r>
      <w:r w:rsidRPr="00A017CD">
        <w:rPr>
          <w:sz w:val="28"/>
          <w:szCs w:val="28"/>
        </w:rPr>
        <w:t xml:space="preserve">а также в случае признания жилого помещения непригодным для проживания </w:t>
      </w:r>
      <w:r w:rsidR="00A54BAB">
        <w:rPr>
          <w:sz w:val="28"/>
          <w:szCs w:val="28"/>
        </w:rPr>
        <w:t xml:space="preserve">                 </w:t>
      </w:r>
      <w:r w:rsidRPr="00A017CD">
        <w:rPr>
          <w:sz w:val="28"/>
          <w:szCs w:val="28"/>
        </w:rPr>
        <w:t xml:space="preserve">и многоквартирного дома аварийным и подлежащим сносу или реконструкции - </w:t>
      </w:r>
      <w:r w:rsidR="00A54BAB">
        <w:rPr>
          <w:sz w:val="28"/>
          <w:szCs w:val="28"/>
        </w:rPr>
        <w:t xml:space="preserve">                   </w:t>
      </w:r>
      <w:r w:rsidRPr="00A017CD">
        <w:rPr>
          <w:sz w:val="28"/>
          <w:szCs w:val="28"/>
        </w:rPr>
        <w:t>в орган государственного жилищного надзора (муниципального жилищного контроля) по месту нахождения такого помещения или дома.</w:t>
      </w:r>
    </w:p>
    <w:p w:rsidR="00E15D8A" w:rsidRPr="0056153A" w:rsidRDefault="00E15D8A" w:rsidP="00A81D67">
      <w:pPr>
        <w:autoSpaceDE w:val="0"/>
        <w:autoSpaceDN w:val="0"/>
        <w:adjustRightInd w:val="0"/>
        <w:ind w:firstLine="709"/>
        <w:jc w:val="both"/>
        <w:rPr>
          <w:sz w:val="28"/>
          <w:szCs w:val="28"/>
        </w:rPr>
      </w:pPr>
      <w:r w:rsidRPr="00A017CD">
        <w:rPr>
          <w:sz w:val="28"/>
          <w:szCs w:val="28"/>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w:t>
      </w:r>
      <w:r w:rsidR="00A54BAB">
        <w:rPr>
          <w:sz w:val="28"/>
          <w:szCs w:val="28"/>
        </w:rPr>
        <w:t xml:space="preserve">                         </w:t>
      </w:r>
      <w:r w:rsidRPr="00A017CD">
        <w:rPr>
          <w:sz w:val="28"/>
          <w:szCs w:val="28"/>
        </w:rPr>
        <w:t xml:space="preserve">и здоровья человека, либо представляющих угрозу разрушения здания по причине его аварийного состояния или по основаниям, предусмотренным </w:t>
      </w:r>
      <w:hyperlink r:id="rId21" w:history="1">
        <w:r w:rsidRPr="00A017CD">
          <w:rPr>
            <w:sz w:val="28"/>
            <w:szCs w:val="28"/>
          </w:rPr>
          <w:t xml:space="preserve">пунктом </w:t>
        </w:r>
        <w:r w:rsidR="00A54BAB">
          <w:rPr>
            <w:sz w:val="28"/>
            <w:szCs w:val="28"/>
          </w:rPr>
          <w:t xml:space="preserve">                      </w:t>
        </w:r>
        <w:r w:rsidRPr="00A017CD">
          <w:rPr>
            <w:sz w:val="28"/>
            <w:szCs w:val="28"/>
          </w:rPr>
          <w:t>36</w:t>
        </w:r>
      </w:hyperlink>
      <w:r w:rsidRPr="00A017CD">
        <w:rPr>
          <w:sz w:val="28"/>
          <w:szCs w:val="28"/>
        </w:rPr>
        <w:t xml:space="preserve"> </w:t>
      </w:r>
      <w:r w:rsidRPr="00C07465">
        <w:rPr>
          <w:sz w:val="28"/>
          <w:szCs w:val="28"/>
        </w:rPr>
        <w:t xml:space="preserve">Положения от 28.01.2006 </w:t>
      </w:r>
      <w:r w:rsidR="008B703B" w:rsidRPr="00C07465">
        <w:rPr>
          <w:sz w:val="28"/>
          <w:szCs w:val="28"/>
        </w:rPr>
        <w:t>№</w:t>
      </w:r>
      <w:r w:rsidRPr="00C07465">
        <w:rPr>
          <w:sz w:val="28"/>
          <w:szCs w:val="28"/>
        </w:rPr>
        <w:t xml:space="preserve"> 47</w:t>
      </w:r>
      <w:r w:rsidRPr="00C07465">
        <w:rPr>
          <w:rFonts w:eastAsia="Calibri"/>
          <w:sz w:val="28"/>
          <w:szCs w:val="28"/>
          <w:lang w:eastAsia="en-US"/>
        </w:rPr>
        <w:t>,</w:t>
      </w:r>
      <w:r w:rsidRPr="00C07465">
        <w:rPr>
          <w:sz w:val="28"/>
          <w:szCs w:val="28"/>
        </w:rPr>
        <w:t xml:space="preserve"> решение, предусмотренное </w:t>
      </w:r>
      <w:hyperlink r:id="rId22" w:history="1">
        <w:r w:rsidRPr="00C07465">
          <w:rPr>
            <w:sz w:val="28"/>
            <w:szCs w:val="28"/>
          </w:rPr>
          <w:t xml:space="preserve">пунктом </w:t>
        </w:r>
        <w:r w:rsidR="00A54BAB">
          <w:rPr>
            <w:sz w:val="28"/>
            <w:szCs w:val="28"/>
          </w:rPr>
          <w:t xml:space="preserve">                          </w:t>
        </w:r>
        <w:r w:rsidRPr="00C07465">
          <w:rPr>
            <w:sz w:val="28"/>
            <w:szCs w:val="28"/>
          </w:rPr>
          <w:t>47</w:t>
        </w:r>
      </w:hyperlink>
      <w:r w:rsidRPr="00C07465">
        <w:rPr>
          <w:sz w:val="28"/>
          <w:szCs w:val="28"/>
        </w:rPr>
        <w:t xml:space="preserve"> </w:t>
      </w:r>
      <w:r w:rsidR="00217178" w:rsidRPr="00C07465">
        <w:rPr>
          <w:sz w:val="28"/>
          <w:szCs w:val="28"/>
        </w:rPr>
        <w:t>указанного</w:t>
      </w:r>
      <w:r w:rsidR="00217178">
        <w:rPr>
          <w:sz w:val="28"/>
          <w:szCs w:val="28"/>
        </w:rPr>
        <w:t xml:space="preserve"> </w:t>
      </w:r>
      <w:r w:rsidRPr="00A017CD">
        <w:rPr>
          <w:sz w:val="28"/>
          <w:szCs w:val="28"/>
        </w:rPr>
        <w:t>Положения,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E15D8A" w:rsidRPr="00C245F7" w:rsidRDefault="00E15D8A" w:rsidP="00A81D67">
      <w:pPr>
        <w:ind w:firstLine="709"/>
        <w:jc w:val="both"/>
        <w:rPr>
          <w:color w:val="1D1B11"/>
          <w:sz w:val="28"/>
          <w:szCs w:val="28"/>
        </w:rPr>
      </w:pPr>
    </w:p>
    <w:p w:rsidR="00686EEC" w:rsidRPr="007F445F" w:rsidRDefault="00686EEC" w:rsidP="00A81D67">
      <w:pPr>
        <w:pStyle w:val="a3"/>
        <w:tabs>
          <w:tab w:val="left" w:pos="142"/>
          <w:tab w:val="left" w:pos="284"/>
        </w:tabs>
        <w:ind w:firstLine="709"/>
        <w:rPr>
          <w:b/>
          <w:szCs w:val="28"/>
          <w:lang w:val="ru-RU"/>
        </w:rPr>
      </w:pPr>
      <w:r>
        <w:rPr>
          <w:b/>
          <w:szCs w:val="28"/>
        </w:rPr>
        <w:t>5. Формы контроля за исполнением административного регламента</w:t>
      </w:r>
    </w:p>
    <w:p w:rsidR="00686EEC" w:rsidRPr="008F0DD5" w:rsidRDefault="00686EEC" w:rsidP="00A81D67">
      <w:pPr>
        <w:pStyle w:val="a3"/>
        <w:tabs>
          <w:tab w:val="left" w:pos="142"/>
          <w:tab w:val="left" w:pos="284"/>
        </w:tabs>
        <w:ind w:firstLine="709"/>
        <w:rPr>
          <w:szCs w:val="28"/>
        </w:rPr>
      </w:pPr>
    </w:p>
    <w:p w:rsidR="00686EEC" w:rsidRDefault="00686EEC" w:rsidP="00A81D67">
      <w:pPr>
        <w:pStyle w:val="a3"/>
        <w:tabs>
          <w:tab w:val="left" w:pos="142"/>
          <w:tab w:val="left" w:pos="284"/>
        </w:tabs>
        <w:ind w:firstLine="709"/>
        <w:jc w:val="both"/>
        <w:rPr>
          <w:szCs w:val="28"/>
          <w:lang w:val="ru-RU"/>
        </w:rPr>
      </w:pPr>
      <w:r w:rsidRPr="00C37EA7">
        <w:rPr>
          <w:szCs w:val="28"/>
        </w:rPr>
        <w:t xml:space="preserve">5.1. Порядок осуществления текущего контроля за соблюдением </w:t>
      </w:r>
      <w:r w:rsidR="00A54BAB">
        <w:rPr>
          <w:szCs w:val="28"/>
          <w:lang w:val="ru-RU"/>
        </w:rPr>
        <w:t xml:space="preserve">                              </w:t>
      </w:r>
      <w:r w:rsidRPr="00C37EA7">
        <w:rPr>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06997" w:rsidRPr="00506997" w:rsidRDefault="00686EEC" w:rsidP="00A81D67">
      <w:pPr>
        <w:pStyle w:val="a3"/>
        <w:tabs>
          <w:tab w:val="left" w:pos="142"/>
          <w:tab w:val="left" w:pos="284"/>
        </w:tabs>
        <w:ind w:firstLine="709"/>
        <w:jc w:val="both"/>
        <w:rPr>
          <w:szCs w:val="28"/>
          <w:lang w:val="ru-RU"/>
        </w:rPr>
      </w:pPr>
      <w:r w:rsidRPr="008F0DD5">
        <w:rPr>
          <w:szCs w:val="28"/>
        </w:rPr>
        <w:t>Контроль за предоставлением муниципальной услуги осуществляет должностное лицо _______________.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w:t>
      </w:r>
      <w:r w:rsidR="00506997">
        <w:rPr>
          <w:szCs w:val="28"/>
        </w:rPr>
        <w:t>рации и Ленинградской области</w:t>
      </w:r>
      <w:r w:rsidR="00506997">
        <w:rPr>
          <w:szCs w:val="28"/>
          <w:lang w:val="ru-RU"/>
        </w:rPr>
        <w:t xml:space="preserve">, регулирующих </w:t>
      </w:r>
      <w:r w:rsidR="00506997">
        <w:rPr>
          <w:color w:val="1D1B11"/>
          <w:szCs w:val="28"/>
          <w:lang w:val="ru-RU"/>
        </w:rPr>
        <w:t>порядок</w:t>
      </w:r>
      <w:r w:rsidR="00506997" w:rsidRPr="00C245F7">
        <w:rPr>
          <w:color w:val="1D1B11"/>
          <w:szCs w:val="28"/>
        </w:rPr>
        <w:t xml:space="preserve"> </w:t>
      </w:r>
      <w:r w:rsidR="00506997">
        <w:rPr>
          <w:color w:val="1D1B11"/>
          <w:szCs w:val="28"/>
        </w:rPr>
        <w:t>признани</w:t>
      </w:r>
      <w:r w:rsidR="00506997">
        <w:rPr>
          <w:color w:val="1D1B11"/>
          <w:szCs w:val="28"/>
          <w:lang w:val="ru-RU"/>
        </w:rPr>
        <w:t>я</w:t>
      </w:r>
      <w:r w:rsidR="00506997" w:rsidRPr="00C245F7">
        <w:rPr>
          <w:color w:val="1D1B11"/>
          <w:szCs w:val="28"/>
        </w:rPr>
        <w:t xml:space="preserve"> жилого помещения пригодным (непригодным) для проживания, многоквартирного дома аварийным и подлежащим сносу или реконструкции</w:t>
      </w:r>
      <w:r w:rsidR="00506997">
        <w:rPr>
          <w:color w:val="1D1B11"/>
          <w:szCs w:val="28"/>
          <w:lang w:val="ru-RU"/>
        </w:rPr>
        <w:t>.</w:t>
      </w:r>
    </w:p>
    <w:p w:rsidR="00686EEC" w:rsidRPr="002970FE" w:rsidRDefault="00686EEC" w:rsidP="00A81D67">
      <w:pPr>
        <w:pStyle w:val="a3"/>
        <w:tabs>
          <w:tab w:val="left" w:pos="142"/>
          <w:tab w:val="left" w:pos="284"/>
        </w:tabs>
        <w:ind w:firstLine="709"/>
        <w:jc w:val="both"/>
        <w:rPr>
          <w:szCs w:val="28"/>
        </w:rPr>
      </w:pPr>
      <w:r>
        <w:rPr>
          <w:szCs w:val="28"/>
        </w:rPr>
        <w:t xml:space="preserve">Текущий контроль за соблюдением и исполнением положений регламента </w:t>
      </w:r>
      <w:r w:rsidR="00A54BAB">
        <w:rPr>
          <w:szCs w:val="28"/>
          <w:lang w:val="ru-RU"/>
        </w:rPr>
        <w:t xml:space="preserve">                </w:t>
      </w:r>
      <w:r>
        <w:rPr>
          <w:szCs w:val="28"/>
        </w:rPr>
        <w:t xml:space="preserve">и иных нормативных правовых актов, устанавливающих требования </w:t>
      </w:r>
      <w:r w:rsidR="00A54BAB">
        <w:rPr>
          <w:szCs w:val="28"/>
          <w:lang w:val="ru-RU"/>
        </w:rPr>
        <w:t xml:space="preserve">                                    </w:t>
      </w:r>
      <w:r>
        <w:rPr>
          <w:szCs w:val="28"/>
        </w:rPr>
        <w:t>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686EEC" w:rsidRDefault="00686EEC" w:rsidP="00A81D67">
      <w:pPr>
        <w:pStyle w:val="af6"/>
        <w:tabs>
          <w:tab w:val="left" w:pos="1276"/>
        </w:tabs>
        <w:autoSpaceDE w:val="0"/>
        <w:autoSpaceDN w:val="0"/>
        <w:adjustRightInd w:val="0"/>
        <w:spacing w:before="60" w:after="60" w:line="240" w:lineRule="auto"/>
        <w:ind w:left="0" w:firstLine="709"/>
        <w:jc w:val="both"/>
        <w:rPr>
          <w:rFonts w:ascii="Times New Roman" w:hAnsi="Times New Roman"/>
          <w:sz w:val="28"/>
          <w:szCs w:val="28"/>
        </w:rPr>
      </w:pPr>
      <w:r>
        <w:rPr>
          <w:rFonts w:ascii="Times New Roman" w:hAnsi="Times New Roman"/>
          <w:sz w:val="28"/>
          <w:szCs w:val="28"/>
        </w:rPr>
        <w:t xml:space="preserve">Текущий контроль осуществляется путем проведения ответственными должностными лицами структурных подразделений администрации _____________________, ответственных за организацию работы </w:t>
      </w:r>
      <w:r w:rsidR="00A54BAB">
        <w:rPr>
          <w:rFonts w:ascii="Times New Roman" w:hAnsi="Times New Roman"/>
          <w:sz w:val="28"/>
          <w:szCs w:val="28"/>
        </w:rPr>
        <w:t xml:space="preserve">                                     </w:t>
      </w:r>
      <w:r>
        <w:rPr>
          <w:rFonts w:ascii="Times New Roman" w:hAnsi="Times New Roman"/>
          <w:sz w:val="28"/>
          <w:szCs w:val="28"/>
        </w:rPr>
        <w:t xml:space="preserve">по предоставлению муниципальной услуги, проверок соблюдения и исполнения </w:t>
      </w:r>
      <w:r>
        <w:rPr>
          <w:rFonts w:ascii="Times New Roman" w:hAnsi="Times New Roman"/>
          <w:sz w:val="28"/>
          <w:szCs w:val="28"/>
        </w:rPr>
        <w:lastRenderedPageBreak/>
        <w:t>положений регламента и иных нормативных правовых актов, устанавливающих требования к предоставлению муниципальной услуги.</w:t>
      </w:r>
    </w:p>
    <w:p w:rsidR="00686EEC" w:rsidRDefault="00686EEC" w:rsidP="00A81D67">
      <w:pPr>
        <w:pStyle w:val="af6"/>
        <w:tabs>
          <w:tab w:val="left" w:pos="1276"/>
        </w:tabs>
        <w:autoSpaceDE w:val="0"/>
        <w:autoSpaceDN w:val="0"/>
        <w:adjustRightInd w:val="0"/>
        <w:spacing w:before="60" w:after="60" w:line="240" w:lineRule="auto"/>
        <w:ind w:left="0" w:firstLine="709"/>
        <w:jc w:val="both"/>
        <w:rPr>
          <w:rFonts w:ascii="Times New Roman" w:hAnsi="Times New Roman"/>
          <w:sz w:val="28"/>
          <w:szCs w:val="28"/>
        </w:rPr>
      </w:pPr>
      <w:r w:rsidRPr="00F138C0">
        <w:rPr>
          <w:rFonts w:ascii="Times New Roman" w:hAnsi="Times New Roman"/>
          <w:sz w:val="28"/>
          <w:szCs w:val="28"/>
        </w:rPr>
        <w:t>Контроль</w:t>
      </w:r>
      <w:r>
        <w:rPr>
          <w:rFonts w:ascii="Times New Roman" w:hAnsi="Times New Roman"/>
          <w:sz w:val="28"/>
          <w:szCs w:val="28"/>
        </w:rPr>
        <w:t xml:space="preserve"> за полнотой и качеством предоставления муниципальной услуги осуществляется в формах:</w:t>
      </w:r>
    </w:p>
    <w:p w:rsidR="00686EEC" w:rsidRDefault="00686EEC" w:rsidP="00A81D67">
      <w:pPr>
        <w:tabs>
          <w:tab w:val="left" w:pos="1276"/>
        </w:tabs>
        <w:autoSpaceDE w:val="0"/>
        <w:autoSpaceDN w:val="0"/>
        <w:adjustRightInd w:val="0"/>
        <w:spacing w:before="60" w:after="60"/>
        <w:ind w:firstLine="709"/>
        <w:contextualSpacing/>
        <w:jc w:val="both"/>
        <w:rPr>
          <w:sz w:val="28"/>
          <w:szCs w:val="28"/>
        </w:rPr>
      </w:pPr>
      <w:r>
        <w:rPr>
          <w:sz w:val="28"/>
          <w:szCs w:val="28"/>
        </w:rPr>
        <w:t>1)</w:t>
      </w:r>
      <w:r w:rsidR="00433202">
        <w:rPr>
          <w:sz w:val="28"/>
          <w:szCs w:val="28"/>
        </w:rPr>
        <w:t xml:space="preserve"> </w:t>
      </w:r>
      <w:r>
        <w:rPr>
          <w:sz w:val="28"/>
          <w:szCs w:val="28"/>
        </w:rPr>
        <w:t>проведения плановых проверок;</w:t>
      </w:r>
    </w:p>
    <w:p w:rsidR="00686EEC" w:rsidRPr="00C37EA7" w:rsidRDefault="00686EEC" w:rsidP="00A81D67">
      <w:pPr>
        <w:tabs>
          <w:tab w:val="left" w:pos="1276"/>
        </w:tabs>
        <w:autoSpaceDE w:val="0"/>
        <w:autoSpaceDN w:val="0"/>
        <w:adjustRightInd w:val="0"/>
        <w:spacing w:before="60" w:after="60"/>
        <w:ind w:firstLine="709"/>
        <w:contextualSpacing/>
        <w:jc w:val="both"/>
        <w:rPr>
          <w:sz w:val="28"/>
          <w:szCs w:val="28"/>
        </w:rPr>
      </w:pPr>
      <w:r>
        <w:rPr>
          <w:sz w:val="28"/>
          <w:szCs w:val="28"/>
        </w:rPr>
        <w:t>2)</w:t>
      </w:r>
      <w:r w:rsidR="00433202">
        <w:rPr>
          <w:sz w:val="28"/>
          <w:szCs w:val="28"/>
        </w:rPr>
        <w:t xml:space="preserve"> </w:t>
      </w:r>
      <w:r>
        <w:rPr>
          <w:sz w:val="28"/>
          <w:szCs w:val="28"/>
        </w:rPr>
        <w:t>рассмотрения жалоб на действия (</w:t>
      </w:r>
      <w:r w:rsidRPr="00C37EA7">
        <w:rPr>
          <w:sz w:val="28"/>
          <w:szCs w:val="28"/>
        </w:rPr>
        <w:t>бездействие) должностных лиц  администрации ___________, ответственных за предоставление муниципальной услуги.</w:t>
      </w:r>
    </w:p>
    <w:p w:rsidR="00686EEC" w:rsidRPr="00C37EA7" w:rsidRDefault="00686EEC" w:rsidP="00A81D67">
      <w:pPr>
        <w:pStyle w:val="af6"/>
        <w:tabs>
          <w:tab w:val="left" w:pos="709"/>
        </w:tabs>
        <w:autoSpaceDE w:val="0"/>
        <w:autoSpaceDN w:val="0"/>
        <w:adjustRightInd w:val="0"/>
        <w:spacing w:after="0" w:line="240" w:lineRule="auto"/>
        <w:ind w:left="0" w:firstLine="709"/>
        <w:jc w:val="both"/>
        <w:rPr>
          <w:rFonts w:ascii="Times New Roman" w:hAnsi="Times New Roman"/>
          <w:sz w:val="28"/>
          <w:szCs w:val="28"/>
        </w:rPr>
      </w:pPr>
      <w:r w:rsidRPr="00C37EA7">
        <w:rPr>
          <w:rFonts w:ascii="Times New Roman" w:hAnsi="Times New Roman"/>
          <w:sz w:val="28"/>
          <w:szCs w:val="28"/>
        </w:rPr>
        <w:t>5.2. Порядок и периодичность осуществления плановых и внеплановых проверок полноты и качества предоставления муниципальной услуги.</w:t>
      </w:r>
    </w:p>
    <w:p w:rsidR="00686EEC" w:rsidRDefault="00686EEC" w:rsidP="00A81D67">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rPr>
      </w:pPr>
      <w:r w:rsidRPr="00C37EA7">
        <w:rPr>
          <w:rFonts w:ascii="Times New Roman" w:hAnsi="Times New Roman"/>
          <w:sz w:val="28"/>
          <w:szCs w:val="28"/>
        </w:rPr>
        <w:t>В целях осуществления контроля за полнотой</w:t>
      </w:r>
      <w:r>
        <w:rPr>
          <w:rFonts w:ascii="Times New Roman" w:hAnsi="Times New Roman"/>
          <w:sz w:val="28"/>
          <w:szCs w:val="28"/>
        </w:rPr>
        <w:t xml:space="preserve"> и качеством предоставления муниципальной услуги проводятся плановые и внеплановые проверки. </w:t>
      </w:r>
    </w:p>
    <w:p w:rsidR="00686EEC" w:rsidRPr="00C37EA7" w:rsidRDefault="00686EEC" w:rsidP="00A81D67">
      <w:pPr>
        <w:pStyle w:val="af6"/>
        <w:tabs>
          <w:tab w:val="left" w:pos="709"/>
        </w:tabs>
        <w:autoSpaceDE w:val="0"/>
        <w:autoSpaceDN w:val="0"/>
        <w:adjustRightInd w:val="0"/>
        <w:spacing w:after="0" w:line="240" w:lineRule="auto"/>
        <w:ind w:left="0" w:firstLine="709"/>
        <w:jc w:val="both"/>
        <w:rPr>
          <w:rFonts w:ascii="Times New Roman" w:hAnsi="Times New Roman"/>
          <w:sz w:val="28"/>
          <w:szCs w:val="28"/>
        </w:rPr>
      </w:pPr>
      <w:r w:rsidRPr="00C37EA7">
        <w:rPr>
          <w:rFonts w:ascii="Times New Roman" w:hAnsi="Times New Roman"/>
          <w:sz w:val="28"/>
          <w:szCs w:val="28"/>
        </w:rPr>
        <w:t xml:space="preserve">Плановые проверки предоставления муниципальной услуги проводятся </w:t>
      </w:r>
      <w:r w:rsidR="00A54BAB">
        <w:rPr>
          <w:rFonts w:ascii="Times New Roman" w:hAnsi="Times New Roman"/>
          <w:sz w:val="28"/>
          <w:szCs w:val="28"/>
        </w:rPr>
        <w:t xml:space="preserve">                    </w:t>
      </w:r>
      <w:r w:rsidRPr="00C37EA7">
        <w:rPr>
          <w:rFonts w:ascii="Times New Roman" w:hAnsi="Times New Roman"/>
          <w:sz w:val="28"/>
          <w:szCs w:val="28"/>
        </w:rPr>
        <w:t>не реже одного раза в три года в соответствии с планом проведения проверок, утвержденным контролирующим органом.</w:t>
      </w:r>
    </w:p>
    <w:p w:rsidR="00686EEC" w:rsidRPr="00C37EA7" w:rsidRDefault="00686EEC" w:rsidP="00A81D67">
      <w:pPr>
        <w:pStyle w:val="af6"/>
        <w:tabs>
          <w:tab w:val="left" w:pos="709"/>
        </w:tabs>
        <w:autoSpaceDE w:val="0"/>
        <w:autoSpaceDN w:val="0"/>
        <w:adjustRightInd w:val="0"/>
        <w:spacing w:after="0" w:line="240" w:lineRule="auto"/>
        <w:ind w:left="0" w:firstLine="709"/>
        <w:jc w:val="both"/>
        <w:rPr>
          <w:rFonts w:ascii="Times New Roman" w:hAnsi="Times New Roman"/>
          <w:sz w:val="28"/>
          <w:szCs w:val="28"/>
        </w:rPr>
      </w:pPr>
      <w:r w:rsidRPr="00C37EA7">
        <w:rPr>
          <w:rFonts w:ascii="Times New Roman" w:hAnsi="Times New Roman"/>
          <w:sz w:val="28"/>
          <w:szCs w:val="28"/>
        </w:rPr>
        <w:t xml:space="preserve">При проверке могут рассматриваться все вопросы, связанные </w:t>
      </w:r>
      <w:r w:rsidR="00A54BAB">
        <w:rPr>
          <w:rFonts w:ascii="Times New Roman" w:hAnsi="Times New Roman"/>
          <w:sz w:val="28"/>
          <w:szCs w:val="28"/>
        </w:rPr>
        <w:t xml:space="preserve">                                   </w:t>
      </w:r>
      <w:r w:rsidRPr="00C37EA7">
        <w:rPr>
          <w:rFonts w:ascii="Times New Roman" w:hAnsi="Times New Roman"/>
          <w:sz w:val="28"/>
          <w:szCs w:val="28"/>
        </w:rPr>
        <w:t>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686EEC" w:rsidRPr="00C37EA7" w:rsidRDefault="00686EEC" w:rsidP="00A81D67">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rPr>
      </w:pPr>
      <w:r w:rsidRPr="00C37EA7">
        <w:rPr>
          <w:rFonts w:ascii="Times New Roman" w:hAnsi="Times New Roman"/>
          <w:sz w:val="28"/>
          <w:szCs w:val="28"/>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686EEC" w:rsidRPr="00C37EA7" w:rsidRDefault="00686EEC" w:rsidP="00A81D67">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rPr>
      </w:pPr>
      <w:r w:rsidRPr="00C37EA7">
        <w:rPr>
          <w:rFonts w:ascii="Times New Roman" w:hAnsi="Times New Roman"/>
          <w:sz w:val="28"/>
          <w:szCs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686EEC" w:rsidRPr="007F445F" w:rsidRDefault="00686EEC" w:rsidP="00A81D67">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rPr>
      </w:pPr>
      <w:r w:rsidRPr="00C37EA7">
        <w:rPr>
          <w:rFonts w:ascii="Times New Roman" w:hAnsi="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00A54BAB">
        <w:rPr>
          <w:rFonts w:ascii="Times New Roman" w:hAnsi="Times New Roman"/>
          <w:sz w:val="28"/>
          <w:szCs w:val="28"/>
        </w:rPr>
        <w:t xml:space="preserve">                  </w:t>
      </w:r>
      <w:r w:rsidRPr="00C37EA7">
        <w:rPr>
          <w:rFonts w:ascii="Times New Roman" w:hAnsi="Times New Roman"/>
          <w:sz w:val="28"/>
          <w:szCs w:val="28"/>
        </w:rP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w:t>
      </w:r>
      <w:r w:rsidR="00A54BAB">
        <w:rPr>
          <w:rFonts w:ascii="Times New Roman" w:hAnsi="Times New Roman"/>
          <w:sz w:val="28"/>
          <w:szCs w:val="28"/>
        </w:rPr>
        <w:t xml:space="preserve">                                </w:t>
      </w:r>
      <w:r w:rsidRPr="00C37EA7">
        <w:rPr>
          <w:rFonts w:ascii="Times New Roman" w:hAnsi="Times New Roman"/>
          <w:sz w:val="28"/>
          <w:szCs w:val="28"/>
        </w:rPr>
        <w:t>в обращении, а также выводы и предложения по устранению выявленных при проверке нарушений.</w:t>
      </w:r>
    </w:p>
    <w:p w:rsidR="00686EEC" w:rsidRDefault="00686EEC" w:rsidP="00A81D67">
      <w:pPr>
        <w:pStyle w:val="a3"/>
        <w:tabs>
          <w:tab w:val="left" w:pos="284"/>
          <w:tab w:val="left" w:pos="709"/>
        </w:tabs>
        <w:ind w:firstLine="709"/>
        <w:jc w:val="both"/>
        <w:rPr>
          <w:szCs w:val="28"/>
          <w:lang w:val="ru-RU"/>
        </w:rPr>
      </w:pPr>
      <w:r>
        <w:rPr>
          <w:szCs w:val="28"/>
        </w:rPr>
        <w:t>5.</w:t>
      </w:r>
      <w:r>
        <w:rPr>
          <w:szCs w:val="28"/>
          <w:lang w:val="ru-RU"/>
        </w:rPr>
        <w:t>3</w:t>
      </w:r>
      <w:r>
        <w:rPr>
          <w:szCs w:val="28"/>
        </w:rPr>
        <w:t>. Ответственность должностных лиц за решения и действия (бездействие), принимаемые (осуществляемые) в ходе предоставления муниципальной услуги.</w:t>
      </w:r>
    </w:p>
    <w:p w:rsidR="00686EEC" w:rsidRPr="007F445F" w:rsidRDefault="00686EEC" w:rsidP="00A81D67">
      <w:pPr>
        <w:shd w:val="clear" w:color="auto" w:fill="FFFFFF"/>
        <w:ind w:firstLine="709"/>
        <w:jc w:val="both"/>
        <w:rPr>
          <w:sz w:val="28"/>
          <w:szCs w:val="28"/>
        </w:rPr>
      </w:pPr>
      <w:r w:rsidRPr="007F445F">
        <w:rPr>
          <w:sz w:val="28"/>
          <w:szCs w:val="28"/>
        </w:rPr>
        <w:t xml:space="preserve">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w:t>
      </w:r>
      <w:r w:rsidRPr="007F445F">
        <w:rPr>
          <w:sz w:val="28"/>
          <w:szCs w:val="28"/>
        </w:rPr>
        <w:lastRenderedPageBreak/>
        <w:t>административных действий, полноту их совершения, соблюдение принципов поведения с заявителями, сохранность документов.</w:t>
      </w:r>
    </w:p>
    <w:p w:rsidR="00686EEC" w:rsidRPr="007F445F" w:rsidRDefault="00686EEC" w:rsidP="00A81D67">
      <w:pPr>
        <w:shd w:val="clear" w:color="auto" w:fill="FFFFFF"/>
        <w:ind w:firstLine="709"/>
        <w:jc w:val="both"/>
        <w:rPr>
          <w:sz w:val="28"/>
          <w:szCs w:val="28"/>
        </w:rPr>
      </w:pPr>
      <w:r w:rsidRPr="007F445F">
        <w:rPr>
          <w:sz w:val="28"/>
          <w:szCs w:val="28"/>
        </w:rPr>
        <w:t xml:space="preserve">Руководитель Администрации несет персональную ответственность </w:t>
      </w:r>
      <w:r w:rsidR="00A54BAB">
        <w:rPr>
          <w:sz w:val="28"/>
          <w:szCs w:val="28"/>
        </w:rPr>
        <w:t xml:space="preserve">                          </w:t>
      </w:r>
      <w:r w:rsidRPr="007F445F">
        <w:rPr>
          <w:sz w:val="28"/>
          <w:szCs w:val="28"/>
        </w:rPr>
        <w:t>за обеспечение предоставления муниципальной услуги.</w:t>
      </w:r>
    </w:p>
    <w:p w:rsidR="00686EEC" w:rsidRPr="007F445F" w:rsidRDefault="00686EEC" w:rsidP="00A81D67">
      <w:pPr>
        <w:shd w:val="clear" w:color="auto" w:fill="FFFFFF"/>
        <w:ind w:firstLine="709"/>
        <w:jc w:val="both"/>
        <w:rPr>
          <w:sz w:val="28"/>
          <w:szCs w:val="28"/>
          <w:lang w:val="x-none"/>
        </w:rPr>
      </w:pPr>
      <w:r w:rsidRPr="007F445F">
        <w:rPr>
          <w:sz w:val="28"/>
          <w:szCs w:val="28"/>
          <w:lang w:val="x-none"/>
        </w:rPr>
        <w:t xml:space="preserve">Работники </w:t>
      </w:r>
      <w:r w:rsidRPr="007F445F">
        <w:rPr>
          <w:sz w:val="28"/>
          <w:szCs w:val="28"/>
        </w:rPr>
        <w:t>А</w:t>
      </w:r>
      <w:r w:rsidRPr="007F445F">
        <w:rPr>
          <w:sz w:val="28"/>
          <w:szCs w:val="28"/>
          <w:lang w:val="x-none"/>
        </w:rPr>
        <w:t>дминистрации при предоставлении муниципальной услуги несут персональную ответственность:</w:t>
      </w:r>
    </w:p>
    <w:p w:rsidR="00686EEC" w:rsidRPr="007F445F" w:rsidRDefault="00686EEC" w:rsidP="00A81D67">
      <w:pPr>
        <w:shd w:val="clear" w:color="auto" w:fill="FFFFFF"/>
        <w:ind w:firstLine="709"/>
        <w:jc w:val="both"/>
        <w:rPr>
          <w:sz w:val="28"/>
          <w:szCs w:val="28"/>
          <w:lang w:val="x-none"/>
        </w:rPr>
      </w:pPr>
      <w:r w:rsidRPr="007F445F">
        <w:rPr>
          <w:sz w:val="28"/>
          <w:szCs w:val="28"/>
          <w:lang w:val="x-none"/>
        </w:rPr>
        <w:t>- за неисполнение или ненадлежащее исполнение административных процедур при предоставлении муниципальной услуги;</w:t>
      </w:r>
    </w:p>
    <w:p w:rsidR="00686EEC" w:rsidRPr="007F445F" w:rsidRDefault="00686EEC" w:rsidP="00A81D67">
      <w:pPr>
        <w:shd w:val="clear" w:color="auto" w:fill="FFFFFF"/>
        <w:ind w:firstLine="709"/>
        <w:jc w:val="both"/>
        <w:rPr>
          <w:sz w:val="28"/>
          <w:szCs w:val="28"/>
          <w:lang w:val="x-none"/>
        </w:rPr>
      </w:pPr>
      <w:r w:rsidRPr="007F445F">
        <w:rPr>
          <w:sz w:val="28"/>
          <w:szCs w:val="28"/>
          <w:lang w:val="x-none"/>
        </w:rPr>
        <w:t>- за действия (бездействие), влекущие нарушение прав и законных интересов физических или юридических лиц, индивидуальных предпринимателей.</w:t>
      </w:r>
    </w:p>
    <w:p w:rsidR="00686EEC" w:rsidRPr="007F445F" w:rsidRDefault="00686EEC" w:rsidP="00A81D67">
      <w:pPr>
        <w:pStyle w:val="a3"/>
        <w:tabs>
          <w:tab w:val="left" w:pos="284"/>
          <w:tab w:val="left" w:pos="709"/>
        </w:tabs>
        <w:ind w:firstLine="709"/>
        <w:jc w:val="both"/>
        <w:rPr>
          <w:szCs w:val="28"/>
        </w:rPr>
      </w:pPr>
      <w:r w:rsidRPr="007F445F">
        <w:rPr>
          <w:szCs w:val="28"/>
        </w:rPr>
        <w:t xml:space="preserve">Должностные лица, виновные в неисполнении или ненадлежащем исполнении требований настоящего </w:t>
      </w:r>
      <w:r w:rsidRPr="007F445F">
        <w:rPr>
          <w:szCs w:val="28"/>
          <w:lang w:val="ru-RU"/>
        </w:rPr>
        <w:t xml:space="preserve">Административного </w:t>
      </w:r>
      <w:r w:rsidR="00433202">
        <w:rPr>
          <w:szCs w:val="28"/>
          <w:lang w:val="ru-RU"/>
        </w:rPr>
        <w:t>регламента</w:t>
      </w:r>
      <w:r w:rsidRPr="007F445F">
        <w:rPr>
          <w:szCs w:val="28"/>
        </w:rPr>
        <w:t>, привлекаются к ответственности в порядке, установленном действующим законодательством РФ.</w:t>
      </w:r>
    </w:p>
    <w:p w:rsidR="00686EEC" w:rsidRDefault="00686EEC" w:rsidP="00A81D67">
      <w:pPr>
        <w:pStyle w:val="a3"/>
        <w:tabs>
          <w:tab w:val="left" w:pos="284"/>
          <w:tab w:val="left" w:pos="709"/>
        </w:tabs>
        <w:ind w:firstLine="709"/>
        <w:jc w:val="both"/>
        <w:rPr>
          <w:szCs w:val="28"/>
        </w:rPr>
      </w:pPr>
      <w:r>
        <w:rPr>
          <w:szCs w:val="28"/>
        </w:rP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686EEC" w:rsidRDefault="00686EEC" w:rsidP="00A81D67">
      <w:pPr>
        <w:widowControl w:val="0"/>
        <w:tabs>
          <w:tab w:val="left" w:pos="709"/>
        </w:tabs>
        <w:autoSpaceDE w:val="0"/>
        <w:autoSpaceDN w:val="0"/>
        <w:adjustRightInd w:val="0"/>
        <w:ind w:firstLine="709"/>
        <w:jc w:val="both"/>
        <w:rPr>
          <w:sz w:val="28"/>
          <w:szCs w:val="28"/>
        </w:rPr>
      </w:pPr>
      <w:r>
        <w:rPr>
          <w:sz w:val="28"/>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686EEC" w:rsidRPr="006342C4" w:rsidRDefault="00686EEC" w:rsidP="0000697C">
      <w:pPr>
        <w:pStyle w:val="a3"/>
        <w:tabs>
          <w:tab w:val="left" w:pos="142"/>
          <w:tab w:val="left" w:pos="284"/>
        </w:tabs>
        <w:ind w:firstLine="426"/>
        <w:rPr>
          <w:bCs/>
          <w:szCs w:val="28"/>
        </w:rPr>
      </w:pPr>
    </w:p>
    <w:p w:rsidR="00686EEC" w:rsidRPr="00C37EA7" w:rsidRDefault="00686EEC" w:rsidP="0000697C">
      <w:pPr>
        <w:pStyle w:val="a3"/>
        <w:tabs>
          <w:tab w:val="left" w:pos="142"/>
          <w:tab w:val="left" w:pos="284"/>
        </w:tabs>
        <w:ind w:firstLine="426"/>
        <w:rPr>
          <w:b/>
          <w:bCs/>
          <w:szCs w:val="28"/>
          <w:lang w:val="ru-RU"/>
        </w:rPr>
      </w:pPr>
      <w:r w:rsidRPr="00C37EA7">
        <w:rPr>
          <w:b/>
          <w:bCs/>
          <w:szCs w:val="28"/>
        </w:rPr>
        <w:t xml:space="preserve">6. </w:t>
      </w:r>
      <w:r w:rsidRPr="00C37EA7">
        <w:rPr>
          <w:b/>
          <w:bCs/>
          <w:szCs w:val="28"/>
          <w:lang w:val="ru-RU"/>
        </w:rPr>
        <w:t>Досудебный (внесудебный) порядок обжалования решений и действий (бездействия) органа (организации), предоставляющего муниципальную услугу, а также должностных лиц, муниципальных служащих</w:t>
      </w:r>
    </w:p>
    <w:p w:rsidR="00686EEC" w:rsidRPr="00C37EA7" w:rsidRDefault="00686EEC" w:rsidP="00097D4D">
      <w:pPr>
        <w:pStyle w:val="a3"/>
        <w:tabs>
          <w:tab w:val="left" w:pos="142"/>
          <w:tab w:val="left" w:pos="284"/>
        </w:tabs>
        <w:ind w:firstLine="709"/>
        <w:rPr>
          <w:bCs/>
          <w:szCs w:val="28"/>
        </w:rPr>
      </w:pPr>
    </w:p>
    <w:p w:rsidR="00686EEC" w:rsidRPr="00C37EA7" w:rsidRDefault="00686EEC" w:rsidP="00097D4D">
      <w:pPr>
        <w:tabs>
          <w:tab w:val="left" w:pos="142"/>
          <w:tab w:val="left" w:pos="284"/>
        </w:tabs>
        <w:ind w:firstLine="709"/>
        <w:jc w:val="both"/>
        <w:rPr>
          <w:sz w:val="28"/>
          <w:szCs w:val="28"/>
        </w:rPr>
      </w:pPr>
      <w:r w:rsidRPr="00C37EA7">
        <w:rPr>
          <w:sz w:val="28"/>
          <w:szCs w:val="28"/>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w:t>
      </w:r>
      <w:r w:rsidR="00506997" w:rsidRPr="00C37EA7">
        <w:rPr>
          <w:sz w:val="28"/>
          <w:szCs w:val="28"/>
        </w:rPr>
        <w:t xml:space="preserve"> порядке</w:t>
      </w:r>
      <w:r w:rsidRPr="00C37EA7">
        <w:rPr>
          <w:sz w:val="28"/>
          <w:szCs w:val="28"/>
        </w:rPr>
        <w:t>.</w:t>
      </w:r>
    </w:p>
    <w:p w:rsidR="00686EEC" w:rsidRPr="00C37EA7" w:rsidRDefault="00686EEC" w:rsidP="00097D4D">
      <w:pPr>
        <w:tabs>
          <w:tab w:val="left" w:pos="142"/>
          <w:tab w:val="left" w:pos="284"/>
        </w:tabs>
        <w:ind w:firstLine="709"/>
        <w:jc w:val="both"/>
        <w:rPr>
          <w:sz w:val="28"/>
          <w:szCs w:val="28"/>
        </w:rPr>
      </w:pPr>
      <w:r w:rsidRPr="00C37EA7">
        <w:rPr>
          <w:sz w:val="28"/>
          <w:szCs w:val="28"/>
        </w:rPr>
        <w:t>6.2. Предметом досудебного (внесудебного) обжалования является решение, действие (бездействие) Администрации, должностного лица, муниципальных служащих, ответственных за предоставление муниципальной услуги, в том числе:</w:t>
      </w:r>
    </w:p>
    <w:p w:rsidR="00686EEC" w:rsidRPr="00C37EA7" w:rsidRDefault="00686EEC" w:rsidP="00097D4D">
      <w:pPr>
        <w:tabs>
          <w:tab w:val="left" w:pos="142"/>
          <w:tab w:val="left" w:pos="284"/>
        </w:tabs>
        <w:ind w:firstLine="709"/>
        <w:jc w:val="both"/>
        <w:rPr>
          <w:sz w:val="28"/>
          <w:szCs w:val="28"/>
        </w:rPr>
      </w:pPr>
      <w:r w:rsidRPr="00C37EA7">
        <w:rPr>
          <w:sz w:val="28"/>
          <w:szCs w:val="28"/>
        </w:rPr>
        <w:t>1) нарушение срока регистрации запроса заявителя о муниципальной услуге;</w:t>
      </w:r>
    </w:p>
    <w:p w:rsidR="00686EEC" w:rsidRPr="00C37EA7" w:rsidRDefault="00686EEC" w:rsidP="00097D4D">
      <w:pPr>
        <w:tabs>
          <w:tab w:val="left" w:pos="142"/>
          <w:tab w:val="left" w:pos="284"/>
        </w:tabs>
        <w:ind w:firstLine="709"/>
        <w:jc w:val="both"/>
        <w:rPr>
          <w:sz w:val="28"/>
          <w:szCs w:val="28"/>
        </w:rPr>
      </w:pPr>
      <w:r w:rsidRPr="00C37EA7">
        <w:rPr>
          <w:sz w:val="28"/>
          <w:szCs w:val="28"/>
        </w:rPr>
        <w:t>2) нарушение срока предоставления муниципальной услуги;</w:t>
      </w:r>
    </w:p>
    <w:p w:rsidR="00686EEC" w:rsidRPr="00C37EA7" w:rsidRDefault="00686EEC" w:rsidP="00097D4D">
      <w:pPr>
        <w:tabs>
          <w:tab w:val="left" w:pos="142"/>
          <w:tab w:val="left" w:pos="284"/>
        </w:tabs>
        <w:ind w:firstLine="709"/>
        <w:jc w:val="both"/>
        <w:rPr>
          <w:sz w:val="28"/>
          <w:szCs w:val="28"/>
        </w:rPr>
      </w:pPr>
      <w:r w:rsidRPr="00C37EA7">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86EEC" w:rsidRPr="00C37EA7" w:rsidRDefault="00686EEC" w:rsidP="00097D4D">
      <w:pPr>
        <w:tabs>
          <w:tab w:val="left" w:pos="142"/>
          <w:tab w:val="left" w:pos="284"/>
        </w:tabs>
        <w:ind w:firstLine="709"/>
        <w:jc w:val="both"/>
        <w:rPr>
          <w:sz w:val="28"/>
          <w:szCs w:val="28"/>
        </w:rPr>
      </w:pPr>
      <w:r w:rsidRPr="00C37EA7">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86EEC" w:rsidRPr="00C37EA7" w:rsidRDefault="00686EEC" w:rsidP="00097D4D">
      <w:pPr>
        <w:tabs>
          <w:tab w:val="left" w:pos="142"/>
          <w:tab w:val="left" w:pos="284"/>
        </w:tabs>
        <w:ind w:firstLine="709"/>
        <w:jc w:val="both"/>
        <w:rPr>
          <w:sz w:val="28"/>
          <w:szCs w:val="28"/>
        </w:rPr>
      </w:pPr>
      <w:r w:rsidRPr="00C37EA7">
        <w:rPr>
          <w:sz w:val="28"/>
          <w:szCs w:val="28"/>
        </w:rPr>
        <w:t xml:space="preserve">5) отказ в предоставлении муниципальной услуги, если основания отказа </w:t>
      </w:r>
      <w:r w:rsidR="00A54BAB">
        <w:rPr>
          <w:sz w:val="28"/>
          <w:szCs w:val="28"/>
        </w:rPr>
        <w:t xml:space="preserve">                  </w:t>
      </w:r>
      <w:r w:rsidRPr="00C37EA7">
        <w:rPr>
          <w:sz w:val="28"/>
          <w:szCs w:val="28"/>
        </w:rPr>
        <w:t xml:space="preserve">не предусмотрены федеральными законами и принятыми в соответствии с ними </w:t>
      </w:r>
      <w:r w:rsidRPr="00C37EA7">
        <w:rPr>
          <w:sz w:val="28"/>
          <w:szCs w:val="28"/>
        </w:rPr>
        <w:lastRenderedPageBreak/>
        <w:t>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86EEC" w:rsidRPr="00C37EA7" w:rsidRDefault="00686EEC" w:rsidP="00097D4D">
      <w:pPr>
        <w:tabs>
          <w:tab w:val="left" w:pos="142"/>
          <w:tab w:val="left" w:pos="284"/>
        </w:tabs>
        <w:ind w:firstLine="709"/>
        <w:jc w:val="both"/>
        <w:rPr>
          <w:sz w:val="28"/>
          <w:szCs w:val="28"/>
        </w:rPr>
      </w:pPr>
      <w:r w:rsidRPr="00C37EA7">
        <w:rPr>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86EEC" w:rsidRDefault="00686EEC" w:rsidP="00097D4D">
      <w:pPr>
        <w:tabs>
          <w:tab w:val="left" w:pos="142"/>
          <w:tab w:val="left" w:pos="284"/>
        </w:tabs>
        <w:ind w:firstLine="709"/>
        <w:jc w:val="both"/>
        <w:rPr>
          <w:sz w:val="28"/>
          <w:szCs w:val="28"/>
        </w:rPr>
      </w:pPr>
      <w:r w:rsidRPr="00C37EA7">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w:t>
      </w:r>
      <w:r w:rsidR="005102E4">
        <w:rPr>
          <w:sz w:val="28"/>
          <w:szCs w:val="28"/>
        </w:rPr>
        <w:t>ленного срока таких исправлений;</w:t>
      </w:r>
    </w:p>
    <w:p w:rsidR="005102E4" w:rsidRDefault="005102E4" w:rsidP="005102E4">
      <w:pPr>
        <w:autoSpaceDE w:val="0"/>
        <w:autoSpaceDN w:val="0"/>
        <w:adjustRightInd w:val="0"/>
        <w:ind w:firstLine="540"/>
        <w:jc w:val="both"/>
        <w:rPr>
          <w:sz w:val="28"/>
          <w:szCs w:val="28"/>
          <w:highlight w:val="yellow"/>
        </w:rPr>
      </w:pPr>
      <w:r w:rsidRPr="005102E4">
        <w:rPr>
          <w:sz w:val="28"/>
          <w:szCs w:val="28"/>
          <w:highlight w:val="yellow"/>
        </w:rPr>
        <w:t>8) нарушение срока или порядка выдачи документов по результатам предоставления муниципальной услуги;</w:t>
      </w:r>
    </w:p>
    <w:p w:rsidR="005102E4" w:rsidRPr="005102E4" w:rsidRDefault="005102E4" w:rsidP="005102E4">
      <w:pPr>
        <w:autoSpaceDE w:val="0"/>
        <w:autoSpaceDN w:val="0"/>
        <w:adjustRightInd w:val="0"/>
        <w:ind w:firstLine="540"/>
        <w:jc w:val="both"/>
        <w:rPr>
          <w:sz w:val="28"/>
          <w:szCs w:val="28"/>
          <w:highlight w:val="yellow"/>
        </w:rPr>
      </w:pPr>
      <w:r w:rsidRPr="005102E4">
        <w:rPr>
          <w:sz w:val="28"/>
          <w:szCs w:val="28"/>
          <w:highlight w:val="yellow"/>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w:t>
      </w:r>
      <w:r>
        <w:rPr>
          <w:sz w:val="28"/>
          <w:szCs w:val="28"/>
          <w:highlight w:val="yellow"/>
        </w:rPr>
        <w:t>МФЦ</w:t>
      </w:r>
      <w:r w:rsidRPr="005102E4">
        <w:rPr>
          <w:sz w:val="28"/>
          <w:szCs w:val="28"/>
          <w:highlight w:val="yellow"/>
        </w:rPr>
        <w:t xml:space="preserve">, работника </w:t>
      </w:r>
      <w:r>
        <w:rPr>
          <w:sz w:val="28"/>
          <w:szCs w:val="28"/>
          <w:highlight w:val="yellow"/>
        </w:rPr>
        <w:t>МФЦ</w:t>
      </w:r>
      <w:r w:rsidRPr="005102E4">
        <w:rPr>
          <w:sz w:val="28"/>
          <w:szCs w:val="28"/>
          <w:highlight w:val="yellow"/>
        </w:rPr>
        <w:t xml:space="preserve"> возможно в случае, если на </w:t>
      </w:r>
      <w:r>
        <w:rPr>
          <w:sz w:val="28"/>
          <w:szCs w:val="28"/>
          <w:highlight w:val="yellow"/>
        </w:rPr>
        <w:t>МФЦ</w:t>
      </w:r>
      <w:r w:rsidRPr="005102E4">
        <w:rPr>
          <w:sz w:val="28"/>
          <w:szCs w:val="28"/>
          <w:highlight w:val="yellow"/>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3" w:history="1">
        <w:r w:rsidRPr="005102E4">
          <w:rPr>
            <w:sz w:val="28"/>
            <w:szCs w:val="28"/>
            <w:highlight w:val="yellow"/>
          </w:rPr>
          <w:t>частью 1.3 статьи 16</w:t>
        </w:r>
      </w:hyperlink>
      <w:r w:rsidRPr="005102E4">
        <w:rPr>
          <w:sz w:val="28"/>
          <w:szCs w:val="28"/>
          <w:highlight w:val="yellow"/>
        </w:rPr>
        <w:t xml:space="preserve"> Федерального закона от  27.07.2010 </w:t>
      </w:r>
      <w:r>
        <w:rPr>
          <w:sz w:val="28"/>
          <w:szCs w:val="28"/>
          <w:highlight w:val="yellow"/>
        </w:rPr>
        <w:t>№</w:t>
      </w:r>
      <w:r w:rsidRPr="005102E4">
        <w:rPr>
          <w:sz w:val="28"/>
          <w:szCs w:val="28"/>
          <w:highlight w:val="yellow"/>
        </w:rPr>
        <w:t xml:space="preserve"> 210-ФЗ.</w:t>
      </w:r>
    </w:p>
    <w:p w:rsidR="00686EEC" w:rsidRPr="00C37EA7" w:rsidRDefault="00686EEC" w:rsidP="00097D4D">
      <w:pPr>
        <w:tabs>
          <w:tab w:val="left" w:pos="142"/>
          <w:tab w:val="left" w:pos="284"/>
        </w:tabs>
        <w:ind w:firstLine="709"/>
        <w:jc w:val="both"/>
        <w:rPr>
          <w:sz w:val="28"/>
          <w:szCs w:val="28"/>
        </w:rPr>
      </w:pPr>
      <w:r w:rsidRPr="00C37EA7">
        <w:rPr>
          <w:sz w:val="28"/>
          <w:szCs w:val="28"/>
        </w:rPr>
        <w:t>6.3.</w:t>
      </w:r>
      <w:r w:rsidRPr="00C37EA7">
        <w:rPr>
          <w:color w:val="000000"/>
          <w:sz w:val="28"/>
          <w:szCs w:val="28"/>
        </w:rPr>
        <w:t xml:space="preserve"> </w:t>
      </w:r>
      <w:r w:rsidRPr="00C37EA7">
        <w:rPr>
          <w:sz w:val="28"/>
          <w:szCs w:val="28"/>
        </w:rPr>
        <w:t xml:space="preserve">Жалоба подается в письменной форме на бумажном носителе, </w:t>
      </w:r>
      <w:r w:rsidR="00A54BAB">
        <w:rPr>
          <w:sz w:val="28"/>
          <w:szCs w:val="28"/>
        </w:rPr>
        <w:t xml:space="preserve">                            </w:t>
      </w:r>
      <w:r w:rsidRPr="00C37EA7">
        <w:rPr>
          <w:sz w:val="28"/>
          <w:szCs w:val="28"/>
        </w:rPr>
        <w:t>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686EEC" w:rsidRPr="00C37EA7" w:rsidRDefault="00686EEC" w:rsidP="00097D4D">
      <w:pPr>
        <w:tabs>
          <w:tab w:val="left" w:pos="142"/>
          <w:tab w:val="left" w:pos="284"/>
        </w:tabs>
        <w:ind w:firstLine="709"/>
        <w:jc w:val="both"/>
        <w:rPr>
          <w:sz w:val="28"/>
          <w:szCs w:val="28"/>
        </w:rPr>
      </w:pPr>
      <w:r w:rsidRPr="00C37EA7">
        <w:rPr>
          <w:sz w:val="28"/>
          <w:szCs w:val="28"/>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86EEC" w:rsidRPr="00287474" w:rsidRDefault="00686EEC" w:rsidP="00097D4D">
      <w:pPr>
        <w:tabs>
          <w:tab w:val="left" w:pos="142"/>
          <w:tab w:val="left" w:pos="284"/>
        </w:tabs>
        <w:ind w:firstLine="709"/>
        <w:jc w:val="both"/>
        <w:rPr>
          <w:sz w:val="28"/>
          <w:szCs w:val="28"/>
        </w:rPr>
      </w:pPr>
      <w:r w:rsidRPr="00C37EA7">
        <w:rPr>
          <w:sz w:val="28"/>
          <w:szCs w:val="28"/>
        </w:rPr>
        <w:t xml:space="preserve">Жалоба может быть подана заявителем через МФЦ. При поступлении жалобы МФЦ обеспечивает ее передачу в уполномоченный орган в порядке </w:t>
      </w:r>
      <w:r w:rsidR="00A54BAB">
        <w:rPr>
          <w:sz w:val="28"/>
          <w:szCs w:val="28"/>
        </w:rPr>
        <w:t xml:space="preserve">                           </w:t>
      </w:r>
      <w:r w:rsidRPr="00C37EA7">
        <w:rPr>
          <w:sz w:val="28"/>
          <w:szCs w:val="28"/>
        </w:rPr>
        <w:t xml:space="preserve">и сроки, которые установлены </w:t>
      </w:r>
      <w:r w:rsidRPr="00287474">
        <w:rPr>
          <w:sz w:val="28"/>
          <w:szCs w:val="28"/>
        </w:rPr>
        <w:t>соглашением о взаимодействии, но не позднее следующего рабочего дня со дня поступления жалобы.</w:t>
      </w:r>
    </w:p>
    <w:p w:rsidR="00686EEC" w:rsidRPr="00287474" w:rsidRDefault="00686EEC" w:rsidP="00097D4D">
      <w:pPr>
        <w:tabs>
          <w:tab w:val="left" w:pos="142"/>
          <w:tab w:val="left" w:pos="284"/>
        </w:tabs>
        <w:ind w:firstLine="709"/>
        <w:jc w:val="both"/>
        <w:rPr>
          <w:sz w:val="28"/>
          <w:szCs w:val="28"/>
        </w:rPr>
      </w:pPr>
      <w:r w:rsidRPr="00287474">
        <w:rPr>
          <w:sz w:val="28"/>
          <w:szCs w:val="28"/>
        </w:rPr>
        <w:t xml:space="preserve">6.4. Основанием для начала процедуры досудебного (внесудебного) обжалования является подача заявителем либо его представителем жалобы, соответствующей требованиям части 5 статьи 11.2 Федерального закона </w:t>
      </w:r>
      <w:r w:rsidR="00433202">
        <w:rPr>
          <w:sz w:val="28"/>
          <w:szCs w:val="28"/>
        </w:rPr>
        <w:t xml:space="preserve">             </w:t>
      </w:r>
      <w:r w:rsidRPr="00287474">
        <w:rPr>
          <w:sz w:val="28"/>
          <w:szCs w:val="28"/>
        </w:rPr>
        <w:t xml:space="preserve">№ 210-ФЗ. </w:t>
      </w:r>
    </w:p>
    <w:p w:rsidR="00D85EF0" w:rsidRPr="00287474" w:rsidRDefault="00D85EF0" w:rsidP="00D85EF0">
      <w:pPr>
        <w:tabs>
          <w:tab w:val="left" w:pos="142"/>
          <w:tab w:val="left" w:pos="284"/>
        </w:tabs>
        <w:ind w:firstLine="709"/>
        <w:jc w:val="both"/>
        <w:rPr>
          <w:sz w:val="28"/>
          <w:szCs w:val="28"/>
        </w:rPr>
      </w:pPr>
      <w:r w:rsidRPr="00287474">
        <w:rPr>
          <w:sz w:val="28"/>
          <w:szCs w:val="28"/>
        </w:rPr>
        <w:t>В письменной жалобе в обязательном порядке указывается:</w:t>
      </w:r>
    </w:p>
    <w:p w:rsidR="00D85EF0" w:rsidRPr="00287474" w:rsidRDefault="00D85EF0" w:rsidP="00D85EF0">
      <w:pPr>
        <w:tabs>
          <w:tab w:val="left" w:pos="142"/>
          <w:tab w:val="left" w:pos="284"/>
        </w:tabs>
        <w:ind w:firstLine="709"/>
        <w:jc w:val="both"/>
        <w:rPr>
          <w:sz w:val="28"/>
          <w:szCs w:val="28"/>
        </w:rPr>
      </w:pPr>
      <w:r w:rsidRPr="00287474">
        <w:rPr>
          <w:sz w:val="28"/>
          <w:szCs w:val="28"/>
        </w:rPr>
        <w:lastRenderedPageBreak/>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85EF0" w:rsidRPr="00287474" w:rsidRDefault="00D85EF0" w:rsidP="00D85EF0">
      <w:pPr>
        <w:tabs>
          <w:tab w:val="left" w:pos="142"/>
          <w:tab w:val="left" w:pos="284"/>
        </w:tabs>
        <w:ind w:firstLine="709"/>
        <w:jc w:val="both"/>
        <w:rPr>
          <w:sz w:val="28"/>
          <w:szCs w:val="28"/>
        </w:rPr>
      </w:pPr>
      <w:r w:rsidRPr="00287474">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5EF0" w:rsidRPr="00287474" w:rsidRDefault="00D85EF0" w:rsidP="00D85EF0">
      <w:pPr>
        <w:tabs>
          <w:tab w:val="left" w:pos="142"/>
          <w:tab w:val="left" w:pos="284"/>
        </w:tabs>
        <w:ind w:firstLine="709"/>
        <w:jc w:val="both"/>
        <w:rPr>
          <w:sz w:val="28"/>
          <w:szCs w:val="28"/>
        </w:rPr>
      </w:pPr>
      <w:r w:rsidRPr="00287474">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85EF0" w:rsidRPr="00D85EF0" w:rsidRDefault="00D85EF0" w:rsidP="00D85EF0">
      <w:pPr>
        <w:tabs>
          <w:tab w:val="left" w:pos="142"/>
          <w:tab w:val="left" w:pos="284"/>
        </w:tabs>
        <w:ind w:firstLine="709"/>
        <w:jc w:val="both"/>
        <w:rPr>
          <w:sz w:val="28"/>
          <w:szCs w:val="28"/>
        </w:rPr>
      </w:pPr>
      <w:r w:rsidRPr="00287474">
        <w:rPr>
          <w:sz w:val="28"/>
          <w:szCs w:val="28"/>
        </w:rPr>
        <w:t xml:space="preserve">- доводы, на основании которых заявитель не согласен с решением </w:t>
      </w:r>
      <w:r w:rsidR="00A54BAB">
        <w:rPr>
          <w:sz w:val="28"/>
          <w:szCs w:val="28"/>
        </w:rPr>
        <w:t xml:space="preserve">                           </w:t>
      </w:r>
      <w:r w:rsidRPr="00287474">
        <w:rPr>
          <w:sz w:val="28"/>
          <w:szCs w:val="28"/>
        </w:rPr>
        <w:t>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86EEC" w:rsidRPr="00C37EA7" w:rsidRDefault="00686EEC" w:rsidP="00097D4D">
      <w:pPr>
        <w:tabs>
          <w:tab w:val="left" w:pos="142"/>
          <w:tab w:val="left" w:pos="284"/>
        </w:tabs>
        <w:ind w:firstLine="709"/>
        <w:jc w:val="both"/>
        <w:rPr>
          <w:sz w:val="28"/>
          <w:szCs w:val="28"/>
        </w:rPr>
      </w:pPr>
      <w:r w:rsidRPr="00C37EA7">
        <w:rPr>
          <w:sz w:val="28"/>
          <w:szCs w:val="28"/>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w:t>
      </w:r>
      <w:r w:rsidR="00A54BAB">
        <w:rPr>
          <w:sz w:val="28"/>
          <w:szCs w:val="28"/>
        </w:rPr>
        <w:t xml:space="preserve">                  </w:t>
      </w:r>
      <w:r w:rsidRPr="00C37EA7">
        <w:rPr>
          <w:sz w:val="28"/>
          <w:szCs w:val="28"/>
        </w:rPr>
        <w:t>и документы не содержат сведения, составляющих государственную или иную охраняемую тайну.</w:t>
      </w:r>
    </w:p>
    <w:p w:rsidR="00686EEC" w:rsidRPr="00A017CD" w:rsidRDefault="00686EEC" w:rsidP="00097D4D">
      <w:pPr>
        <w:tabs>
          <w:tab w:val="left" w:pos="142"/>
          <w:tab w:val="left" w:pos="284"/>
        </w:tabs>
        <w:ind w:firstLine="709"/>
        <w:jc w:val="both"/>
        <w:rPr>
          <w:sz w:val="28"/>
          <w:szCs w:val="28"/>
        </w:rPr>
      </w:pPr>
      <w:r w:rsidRPr="00C37EA7">
        <w:rPr>
          <w:sz w:val="28"/>
          <w:szCs w:val="28"/>
        </w:rPr>
        <w:t xml:space="preserve">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w:t>
      </w:r>
      <w:r w:rsidR="00A54BAB">
        <w:rPr>
          <w:sz w:val="28"/>
          <w:szCs w:val="28"/>
        </w:rPr>
        <w:t xml:space="preserve">                       </w:t>
      </w:r>
      <w:r w:rsidRPr="00C37EA7">
        <w:rPr>
          <w:sz w:val="28"/>
          <w:szCs w:val="28"/>
        </w:rPr>
        <w:t xml:space="preserve">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w:t>
      </w:r>
      <w:r w:rsidRPr="00D738A0">
        <w:rPr>
          <w:sz w:val="28"/>
          <w:szCs w:val="28"/>
        </w:rPr>
        <w:t>документов у заявителя либо в ис</w:t>
      </w:r>
      <w:r w:rsidRPr="0000697C">
        <w:rPr>
          <w:sz w:val="28"/>
          <w:szCs w:val="28"/>
        </w:rPr>
        <w:t>правлении допущенных опечаток и ошибок или в случае обжалования нарушения установленного срока таких исправлений - в течение</w:t>
      </w:r>
      <w:r w:rsidRPr="00C37EA7">
        <w:rPr>
          <w:sz w:val="28"/>
          <w:szCs w:val="28"/>
        </w:rPr>
        <w:t xml:space="preserve"> пяти </w:t>
      </w:r>
      <w:r w:rsidRPr="00A017CD">
        <w:rPr>
          <w:sz w:val="28"/>
          <w:szCs w:val="28"/>
        </w:rPr>
        <w:t xml:space="preserve">рабочих дней со дня </w:t>
      </w:r>
      <w:r w:rsidR="00A54BAB">
        <w:rPr>
          <w:sz w:val="28"/>
          <w:szCs w:val="28"/>
        </w:rPr>
        <w:t xml:space="preserve">                 </w:t>
      </w:r>
      <w:r w:rsidRPr="00A017CD">
        <w:rPr>
          <w:sz w:val="28"/>
          <w:szCs w:val="28"/>
        </w:rPr>
        <w:t>ее регистрации.</w:t>
      </w:r>
    </w:p>
    <w:p w:rsidR="00686EEC" w:rsidRPr="000757C2" w:rsidRDefault="00686EEC" w:rsidP="00097D4D">
      <w:pPr>
        <w:tabs>
          <w:tab w:val="left" w:pos="142"/>
          <w:tab w:val="left" w:pos="284"/>
        </w:tabs>
        <w:ind w:firstLine="709"/>
        <w:jc w:val="both"/>
        <w:rPr>
          <w:sz w:val="28"/>
          <w:szCs w:val="28"/>
        </w:rPr>
      </w:pPr>
      <w:r w:rsidRPr="000757C2">
        <w:rPr>
          <w:sz w:val="28"/>
          <w:szCs w:val="28"/>
        </w:rPr>
        <w:t>6.</w:t>
      </w:r>
      <w:r w:rsidR="00A028F6" w:rsidRPr="000757C2">
        <w:rPr>
          <w:sz w:val="28"/>
          <w:szCs w:val="28"/>
        </w:rPr>
        <w:t>7</w:t>
      </w:r>
      <w:r w:rsidRPr="000757C2">
        <w:rPr>
          <w:sz w:val="28"/>
          <w:szCs w:val="28"/>
        </w:rPr>
        <w:t>. По результатам рассмотрения жалобы орган, предоставляющий муниципальную услугу, принимает одно из следующих решений:</w:t>
      </w:r>
    </w:p>
    <w:p w:rsidR="00686EEC" w:rsidRPr="000757C2" w:rsidRDefault="00686EEC" w:rsidP="00097D4D">
      <w:pPr>
        <w:autoSpaceDE w:val="0"/>
        <w:autoSpaceDN w:val="0"/>
        <w:adjustRightInd w:val="0"/>
        <w:ind w:firstLine="709"/>
        <w:jc w:val="both"/>
        <w:rPr>
          <w:sz w:val="28"/>
          <w:szCs w:val="28"/>
        </w:rPr>
      </w:pPr>
      <w:r w:rsidRPr="000757C2">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686EEC" w:rsidRPr="000757C2" w:rsidRDefault="00686EEC" w:rsidP="00097D4D">
      <w:pPr>
        <w:autoSpaceDE w:val="0"/>
        <w:autoSpaceDN w:val="0"/>
        <w:adjustRightInd w:val="0"/>
        <w:ind w:firstLine="709"/>
        <w:jc w:val="both"/>
        <w:rPr>
          <w:sz w:val="28"/>
          <w:szCs w:val="28"/>
        </w:rPr>
      </w:pPr>
      <w:r w:rsidRPr="000757C2">
        <w:rPr>
          <w:sz w:val="28"/>
          <w:szCs w:val="28"/>
        </w:rPr>
        <w:t>2) отказывает в удовлетворении жалобы.</w:t>
      </w:r>
    </w:p>
    <w:p w:rsidR="00686EEC" w:rsidRPr="000757C2" w:rsidRDefault="00686EEC" w:rsidP="00097D4D">
      <w:pPr>
        <w:autoSpaceDE w:val="0"/>
        <w:autoSpaceDN w:val="0"/>
        <w:adjustRightInd w:val="0"/>
        <w:ind w:firstLine="709"/>
        <w:jc w:val="both"/>
        <w:rPr>
          <w:sz w:val="28"/>
          <w:szCs w:val="28"/>
        </w:rPr>
      </w:pPr>
      <w:r w:rsidRPr="000757C2">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A54BAB">
        <w:rPr>
          <w:sz w:val="28"/>
          <w:szCs w:val="28"/>
        </w:rPr>
        <w:t xml:space="preserve">                  </w:t>
      </w:r>
      <w:r w:rsidRPr="000757C2">
        <w:rPr>
          <w:sz w:val="28"/>
          <w:szCs w:val="28"/>
        </w:rPr>
        <w:t>в электронной форме направляется мотивированный ответ о результатах рассмотрения жалобы.</w:t>
      </w:r>
    </w:p>
    <w:p w:rsidR="00506997" w:rsidRDefault="00686EEC" w:rsidP="000757C2">
      <w:pPr>
        <w:autoSpaceDE w:val="0"/>
        <w:autoSpaceDN w:val="0"/>
        <w:adjustRightInd w:val="0"/>
        <w:ind w:firstLine="709"/>
        <w:jc w:val="both"/>
        <w:rPr>
          <w:szCs w:val="28"/>
        </w:rPr>
      </w:pPr>
      <w:r w:rsidRPr="000757C2">
        <w:rPr>
          <w:sz w:val="28"/>
          <w:szCs w:val="28"/>
        </w:rPr>
        <w:lastRenderedPageBreak/>
        <w:t>6.</w:t>
      </w:r>
      <w:r w:rsidR="00A028F6" w:rsidRPr="000757C2">
        <w:rPr>
          <w:sz w:val="28"/>
          <w:szCs w:val="28"/>
        </w:rPr>
        <w:t>8</w:t>
      </w:r>
      <w:r w:rsidRPr="000757C2">
        <w:rPr>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w:t>
      </w:r>
      <w:r w:rsidRPr="00C37EA7">
        <w:rPr>
          <w:sz w:val="28"/>
          <w:szCs w:val="28"/>
        </w:rPr>
        <w:t>, наделенное полномочиями по рассмотрению жалоб, незамедлительно направляет имеющиеся материалы в органы прокуратуры.</w:t>
      </w:r>
    </w:p>
    <w:p w:rsidR="00610E16" w:rsidRDefault="00610E16" w:rsidP="00AF45D1">
      <w:pPr>
        <w:widowControl w:val="0"/>
        <w:tabs>
          <w:tab w:val="left" w:pos="142"/>
          <w:tab w:val="left" w:pos="284"/>
        </w:tabs>
        <w:autoSpaceDE w:val="0"/>
        <w:autoSpaceDN w:val="0"/>
        <w:adjustRightInd w:val="0"/>
        <w:ind w:left="-567" w:firstLine="340"/>
        <w:jc w:val="right"/>
        <w:rPr>
          <w:b/>
          <w:bCs/>
          <w:color w:val="1D1B11"/>
        </w:rPr>
      </w:pPr>
    </w:p>
    <w:p w:rsidR="00610E16" w:rsidRDefault="00610E16" w:rsidP="00AF45D1">
      <w:pPr>
        <w:widowControl w:val="0"/>
        <w:tabs>
          <w:tab w:val="left" w:pos="142"/>
          <w:tab w:val="left" w:pos="284"/>
        </w:tabs>
        <w:autoSpaceDE w:val="0"/>
        <w:autoSpaceDN w:val="0"/>
        <w:adjustRightInd w:val="0"/>
        <w:ind w:left="-567" w:firstLine="340"/>
        <w:jc w:val="right"/>
        <w:rPr>
          <w:b/>
          <w:bCs/>
          <w:color w:val="1D1B11"/>
        </w:rPr>
      </w:pPr>
    </w:p>
    <w:p w:rsidR="00610E16" w:rsidRDefault="00610E16" w:rsidP="00AF45D1">
      <w:pPr>
        <w:widowControl w:val="0"/>
        <w:tabs>
          <w:tab w:val="left" w:pos="142"/>
          <w:tab w:val="left" w:pos="284"/>
        </w:tabs>
        <w:autoSpaceDE w:val="0"/>
        <w:autoSpaceDN w:val="0"/>
        <w:adjustRightInd w:val="0"/>
        <w:ind w:left="-567" w:firstLine="340"/>
        <w:jc w:val="right"/>
        <w:rPr>
          <w:b/>
          <w:bCs/>
          <w:color w:val="1D1B11"/>
        </w:rPr>
      </w:pPr>
    </w:p>
    <w:p w:rsidR="008E353A" w:rsidRDefault="008E353A" w:rsidP="00AF45D1">
      <w:pPr>
        <w:widowControl w:val="0"/>
        <w:tabs>
          <w:tab w:val="left" w:pos="142"/>
          <w:tab w:val="left" w:pos="284"/>
        </w:tabs>
        <w:autoSpaceDE w:val="0"/>
        <w:autoSpaceDN w:val="0"/>
        <w:adjustRightInd w:val="0"/>
        <w:ind w:left="-567" w:firstLine="340"/>
        <w:jc w:val="right"/>
        <w:rPr>
          <w:b/>
          <w:bCs/>
          <w:color w:val="1D1B11"/>
        </w:rPr>
      </w:pPr>
    </w:p>
    <w:p w:rsidR="008E353A" w:rsidRDefault="008E353A" w:rsidP="00AF45D1">
      <w:pPr>
        <w:widowControl w:val="0"/>
        <w:tabs>
          <w:tab w:val="left" w:pos="142"/>
          <w:tab w:val="left" w:pos="284"/>
        </w:tabs>
        <w:autoSpaceDE w:val="0"/>
        <w:autoSpaceDN w:val="0"/>
        <w:adjustRightInd w:val="0"/>
        <w:ind w:left="-567" w:firstLine="340"/>
        <w:jc w:val="right"/>
        <w:rPr>
          <w:b/>
          <w:bCs/>
          <w:color w:val="1D1B11"/>
        </w:rPr>
      </w:pPr>
    </w:p>
    <w:p w:rsidR="008E353A" w:rsidRDefault="008E353A" w:rsidP="00AF45D1">
      <w:pPr>
        <w:widowControl w:val="0"/>
        <w:tabs>
          <w:tab w:val="left" w:pos="142"/>
          <w:tab w:val="left" w:pos="284"/>
        </w:tabs>
        <w:autoSpaceDE w:val="0"/>
        <w:autoSpaceDN w:val="0"/>
        <w:adjustRightInd w:val="0"/>
        <w:ind w:left="-567" w:firstLine="340"/>
        <w:jc w:val="right"/>
        <w:rPr>
          <w:b/>
          <w:bCs/>
          <w:color w:val="1D1B11"/>
        </w:rPr>
      </w:pPr>
    </w:p>
    <w:p w:rsidR="008E353A" w:rsidRDefault="008E353A" w:rsidP="00AF45D1">
      <w:pPr>
        <w:widowControl w:val="0"/>
        <w:tabs>
          <w:tab w:val="left" w:pos="142"/>
          <w:tab w:val="left" w:pos="284"/>
        </w:tabs>
        <w:autoSpaceDE w:val="0"/>
        <w:autoSpaceDN w:val="0"/>
        <w:adjustRightInd w:val="0"/>
        <w:ind w:left="-567" w:firstLine="340"/>
        <w:jc w:val="right"/>
        <w:rPr>
          <w:b/>
          <w:bCs/>
          <w:color w:val="1D1B11"/>
        </w:rPr>
      </w:pPr>
    </w:p>
    <w:p w:rsidR="008E353A" w:rsidRDefault="008E353A" w:rsidP="00AF45D1">
      <w:pPr>
        <w:widowControl w:val="0"/>
        <w:tabs>
          <w:tab w:val="left" w:pos="142"/>
          <w:tab w:val="left" w:pos="284"/>
        </w:tabs>
        <w:autoSpaceDE w:val="0"/>
        <w:autoSpaceDN w:val="0"/>
        <w:adjustRightInd w:val="0"/>
        <w:ind w:left="-567" w:firstLine="340"/>
        <w:jc w:val="right"/>
        <w:rPr>
          <w:b/>
          <w:bCs/>
          <w:color w:val="1D1B11"/>
        </w:rPr>
      </w:pPr>
    </w:p>
    <w:p w:rsidR="008E353A" w:rsidRDefault="008E353A" w:rsidP="00AF45D1">
      <w:pPr>
        <w:widowControl w:val="0"/>
        <w:tabs>
          <w:tab w:val="left" w:pos="142"/>
          <w:tab w:val="left" w:pos="284"/>
        </w:tabs>
        <w:autoSpaceDE w:val="0"/>
        <w:autoSpaceDN w:val="0"/>
        <w:adjustRightInd w:val="0"/>
        <w:ind w:left="-567" w:firstLine="340"/>
        <w:jc w:val="right"/>
        <w:rPr>
          <w:b/>
          <w:bCs/>
          <w:color w:val="1D1B11"/>
        </w:rPr>
      </w:pPr>
    </w:p>
    <w:p w:rsidR="008E353A" w:rsidRDefault="008E353A"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5102E4" w:rsidRDefault="005102E4" w:rsidP="00AF45D1">
      <w:pPr>
        <w:widowControl w:val="0"/>
        <w:tabs>
          <w:tab w:val="left" w:pos="142"/>
          <w:tab w:val="left" w:pos="284"/>
        </w:tabs>
        <w:autoSpaceDE w:val="0"/>
        <w:autoSpaceDN w:val="0"/>
        <w:adjustRightInd w:val="0"/>
        <w:ind w:left="-567" w:firstLine="340"/>
        <w:jc w:val="right"/>
        <w:rPr>
          <w:b/>
          <w:bCs/>
          <w:color w:val="1D1B11"/>
        </w:rPr>
      </w:pPr>
    </w:p>
    <w:p w:rsidR="00AF45D1" w:rsidRPr="00C245F7" w:rsidRDefault="00AF45D1" w:rsidP="00AF45D1">
      <w:pPr>
        <w:widowControl w:val="0"/>
        <w:tabs>
          <w:tab w:val="left" w:pos="142"/>
          <w:tab w:val="left" w:pos="284"/>
        </w:tabs>
        <w:autoSpaceDE w:val="0"/>
        <w:autoSpaceDN w:val="0"/>
        <w:adjustRightInd w:val="0"/>
        <w:ind w:left="-567" w:firstLine="340"/>
        <w:jc w:val="right"/>
        <w:rPr>
          <w:color w:val="1D1B11"/>
        </w:rPr>
      </w:pPr>
      <w:bookmarkStart w:id="23" w:name="_GoBack"/>
      <w:bookmarkEnd w:id="23"/>
      <w:r w:rsidRPr="00C245F7">
        <w:rPr>
          <w:b/>
          <w:bCs/>
          <w:color w:val="1D1B11"/>
        </w:rPr>
        <w:lastRenderedPageBreak/>
        <w:t>Приложение 1</w:t>
      </w:r>
    </w:p>
    <w:p w:rsidR="00AF45D1" w:rsidRPr="00C245F7" w:rsidRDefault="00AF45D1" w:rsidP="00AF45D1">
      <w:pPr>
        <w:widowControl w:val="0"/>
        <w:tabs>
          <w:tab w:val="left" w:pos="142"/>
          <w:tab w:val="left" w:pos="284"/>
        </w:tabs>
        <w:autoSpaceDE w:val="0"/>
        <w:autoSpaceDN w:val="0"/>
        <w:adjustRightInd w:val="0"/>
        <w:ind w:left="-567" w:firstLine="340"/>
        <w:jc w:val="right"/>
        <w:rPr>
          <w:color w:val="1D1B11"/>
        </w:rPr>
      </w:pPr>
      <w:r w:rsidRPr="00C245F7">
        <w:rPr>
          <w:b/>
          <w:bCs/>
          <w:color w:val="1D1B11"/>
        </w:rPr>
        <w:t xml:space="preserve">к </w:t>
      </w:r>
      <w:hyperlink w:anchor="sub_1000" w:history="1">
        <w:r w:rsidRPr="00C245F7">
          <w:rPr>
            <w:b/>
            <w:bCs/>
            <w:color w:val="1D1B11"/>
          </w:rPr>
          <w:t>Административному регламенту</w:t>
        </w:r>
      </w:hyperlink>
    </w:p>
    <w:p w:rsidR="00AF45D1" w:rsidRPr="00C245F7" w:rsidRDefault="00AF45D1" w:rsidP="00AF45D1">
      <w:pPr>
        <w:widowControl w:val="0"/>
        <w:tabs>
          <w:tab w:val="left" w:pos="142"/>
          <w:tab w:val="left" w:pos="284"/>
        </w:tabs>
        <w:autoSpaceDE w:val="0"/>
        <w:autoSpaceDN w:val="0"/>
        <w:adjustRightInd w:val="0"/>
        <w:ind w:left="-567" w:firstLine="340"/>
        <w:jc w:val="right"/>
        <w:rPr>
          <w:b/>
          <w:bCs/>
          <w:color w:val="1D1B11"/>
        </w:rPr>
      </w:pPr>
      <w:r w:rsidRPr="00C245F7">
        <w:rPr>
          <w:b/>
          <w:bCs/>
          <w:color w:val="1D1B11"/>
        </w:rPr>
        <w:t>предоставления администрацией</w:t>
      </w:r>
    </w:p>
    <w:p w:rsidR="00AF45D1" w:rsidRPr="00C245F7" w:rsidRDefault="00AF45D1" w:rsidP="00AF45D1">
      <w:pPr>
        <w:widowControl w:val="0"/>
        <w:tabs>
          <w:tab w:val="left" w:pos="142"/>
          <w:tab w:val="left" w:pos="284"/>
        </w:tabs>
        <w:autoSpaceDE w:val="0"/>
        <w:autoSpaceDN w:val="0"/>
        <w:adjustRightInd w:val="0"/>
        <w:ind w:left="-567" w:firstLine="340"/>
        <w:jc w:val="right"/>
        <w:rPr>
          <w:color w:val="1D1B11"/>
        </w:rPr>
      </w:pPr>
      <w:r w:rsidRPr="00C245F7">
        <w:rPr>
          <w:b/>
          <w:bCs/>
          <w:color w:val="1D1B11"/>
        </w:rPr>
        <w:t>муниципального образования ____</w:t>
      </w:r>
    </w:p>
    <w:p w:rsidR="00AF45D1" w:rsidRPr="00C245F7" w:rsidRDefault="00AF45D1" w:rsidP="00AF45D1">
      <w:pPr>
        <w:widowControl w:val="0"/>
        <w:tabs>
          <w:tab w:val="left" w:pos="142"/>
          <w:tab w:val="left" w:pos="284"/>
        </w:tabs>
        <w:autoSpaceDE w:val="0"/>
        <w:autoSpaceDN w:val="0"/>
        <w:adjustRightInd w:val="0"/>
        <w:ind w:left="-567" w:firstLine="340"/>
        <w:jc w:val="right"/>
        <w:rPr>
          <w:color w:val="1D1B11"/>
        </w:rPr>
      </w:pPr>
      <w:r w:rsidRPr="00C245F7">
        <w:rPr>
          <w:b/>
          <w:bCs/>
          <w:color w:val="1D1B11"/>
        </w:rPr>
        <w:t>муниципальной услуги</w:t>
      </w:r>
    </w:p>
    <w:p w:rsidR="00AF45D1" w:rsidRPr="00C245F7" w:rsidRDefault="00AF45D1" w:rsidP="00AF45D1">
      <w:pPr>
        <w:widowControl w:val="0"/>
        <w:autoSpaceDE w:val="0"/>
        <w:autoSpaceDN w:val="0"/>
        <w:adjustRightInd w:val="0"/>
        <w:ind w:firstLine="720"/>
        <w:jc w:val="both"/>
        <w:rPr>
          <w:color w:val="1D1B11"/>
          <w:sz w:val="28"/>
          <w:szCs w:val="28"/>
        </w:rPr>
      </w:pPr>
    </w:p>
    <w:p w:rsidR="00A017CD" w:rsidRDefault="00A017CD" w:rsidP="00A017CD">
      <w:pPr>
        <w:widowControl w:val="0"/>
        <w:tabs>
          <w:tab w:val="left" w:pos="1134"/>
        </w:tabs>
        <w:autoSpaceDE w:val="0"/>
        <w:autoSpaceDN w:val="0"/>
        <w:adjustRightInd w:val="0"/>
        <w:ind w:firstLine="709"/>
        <w:jc w:val="center"/>
        <w:rPr>
          <w:rFonts w:eastAsia="Calibri"/>
          <w:color w:val="000000"/>
          <w:sz w:val="28"/>
          <w:szCs w:val="28"/>
        </w:rPr>
      </w:pPr>
      <w:r>
        <w:rPr>
          <w:rFonts w:eastAsia="Calibri"/>
          <w:color w:val="000000"/>
          <w:sz w:val="28"/>
          <w:szCs w:val="28"/>
        </w:rPr>
        <w:t xml:space="preserve">Информация о местах нахождения, </w:t>
      </w:r>
    </w:p>
    <w:p w:rsidR="00A017CD" w:rsidRDefault="00A017CD" w:rsidP="00A017CD">
      <w:pPr>
        <w:widowControl w:val="0"/>
        <w:tabs>
          <w:tab w:val="left" w:pos="1134"/>
        </w:tabs>
        <w:autoSpaceDE w:val="0"/>
        <w:autoSpaceDN w:val="0"/>
        <w:adjustRightInd w:val="0"/>
        <w:ind w:firstLine="709"/>
        <w:jc w:val="center"/>
        <w:rPr>
          <w:rFonts w:eastAsia="Calibri"/>
          <w:color w:val="000000"/>
          <w:sz w:val="28"/>
          <w:szCs w:val="28"/>
        </w:rPr>
      </w:pPr>
      <w:r>
        <w:rPr>
          <w:rFonts w:eastAsia="Calibri"/>
          <w:color w:val="000000"/>
          <w:sz w:val="28"/>
          <w:szCs w:val="28"/>
        </w:rPr>
        <w:t>справочных телефонах и адресах электронной почты МФЦ</w:t>
      </w:r>
    </w:p>
    <w:p w:rsidR="00A017CD" w:rsidRDefault="00A017CD" w:rsidP="00A017CD">
      <w:pPr>
        <w:ind w:left="142"/>
        <w:jc w:val="both"/>
        <w:rPr>
          <w:rFonts w:eastAsia="Calibri"/>
          <w:shd w:val="clear" w:color="auto" w:fill="FFFFFF"/>
        </w:rPr>
      </w:pPr>
    </w:p>
    <w:p w:rsidR="00287474" w:rsidRPr="00287474" w:rsidRDefault="00287474" w:rsidP="00287474">
      <w:pPr>
        <w:widowControl w:val="0"/>
        <w:suppressAutoHyphens/>
        <w:ind w:left="142"/>
        <w:jc w:val="both"/>
        <w:rPr>
          <w:rFonts w:eastAsia="Calibri"/>
          <w:shd w:val="clear" w:color="auto" w:fill="FFFFFF"/>
          <w:lang w:eastAsia="en-US"/>
        </w:rPr>
      </w:pPr>
      <w:r w:rsidRPr="00287474">
        <w:rPr>
          <w:rFonts w:eastAsia="Calibri"/>
          <w:shd w:val="clear" w:color="auto" w:fill="FFFFFF"/>
          <w:lang w:eastAsia="en-US"/>
        </w:rPr>
        <w:t>Телефон единой справочной службы ГБУ ЛО «МФЦ»: 8 (800) 500-00-47</w:t>
      </w:r>
      <w:r w:rsidRPr="00287474">
        <w:rPr>
          <w:rFonts w:eastAsia="Calibri"/>
          <w:i/>
          <w:shd w:val="clear" w:color="auto" w:fill="FFFFFF"/>
          <w:lang w:eastAsia="en-US"/>
        </w:rPr>
        <w:t xml:space="preserve"> (на территории России звонок бесплатный), </w:t>
      </w:r>
      <w:r w:rsidRPr="00287474">
        <w:rPr>
          <w:rFonts w:eastAsia="Calibri"/>
          <w:shd w:val="clear" w:color="auto" w:fill="FFFFFF"/>
          <w:lang w:eastAsia="en-US"/>
        </w:rPr>
        <w:t xml:space="preserve">адрес электронной почты: </w:t>
      </w:r>
      <w:r w:rsidRPr="00287474">
        <w:rPr>
          <w:rFonts w:eastAsia="Calibri"/>
          <w:bCs/>
          <w:shd w:val="clear" w:color="auto" w:fill="FFFFFF"/>
          <w:lang w:eastAsia="en-US"/>
        </w:rPr>
        <w:t>i</w:t>
      </w:r>
      <w:r w:rsidR="008B703B">
        <w:rPr>
          <w:rFonts w:eastAsia="Calibri"/>
          <w:bCs/>
          <w:shd w:val="clear" w:color="auto" w:fill="FFFFFF"/>
          <w:lang w:val="en-US" w:eastAsia="en-US"/>
        </w:rPr>
        <w:t>n</w:t>
      </w:r>
      <w:r w:rsidRPr="00287474">
        <w:rPr>
          <w:rFonts w:eastAsia="Calibri"/>
          <w:bCs/>
          <w:shd w:val="clear" w:color="auto" w:fill="FFFFFF"/>
          <w:lang w:eastAsia="en-US"/>
        </w:rPr>
        <w:t>fo@mfc47.ru.</w:t>
      </w:r>
    </w:p>
    <w:p w:rsidR="00287474" w:rsidRPr="00287474" w:rsidRDefault="00287474" w:rsidP="00287474">
      <w:pPr>
        <w:ind w:left="142"/>
        <w:jc w:val="both"/>
        <w:rPr>
          <w:rFonts w:eastAsia="Calibri"/>
          <w:color w:val="000000"/>
          <w:sz w:val="28"/>
          <w:szCs w:val="28"/>
          <w:lang w:eastAsia="en-US"/>
        </w:rPr>
      </w:pPr>
      <w:r w:rsidRPr="00287474">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4" w:history="1">
        <w:r w:rsidRPr="00287474">
          <w:rPr>
            <w:rFonts w:eastAsia="Calibri"/>
            <w:color w:val="0000FF"/>
            <w:u w:val="single"/>
            <w:shd w:val="clear" w:color="auto" w:fill="FFFFFF"/>
            <w:lang w:val="en-US" w:eastAsia="en-US"/>
          </w:rPr>
          <w:t>www</w:t>
        </w:r>
        <w:r w:rsidRPr="00287474">
          <w:rPr>
            <w:rFonts w:eastAsia="Calibri"/>
            <w:color w:val="0000FF"/>
            <w:u w:val="single"/>
            <w:shd w:val="clear" w:color="auto" w:fill="FFFFFF"/>
            <w:lang w:eastAsia="en-US"/>
          </w:rPr>
          <w:t>.</w:t>
        </w:r>
        <w:r w:rsidRPr="00287474">
          <w:rPr>
            <w:rFonts w:eastAsia="Calibri"/>
            <w:color w:val="0000FF"/>
            <w:u w:val="single"/>
            <w:shd w:val="clear" w:color="auto" w:fill="FFFFFF"/>
            <w:lang w:val="en-US" w:eastAsia="en-US"/>
          </w:rPr>
          <w:t>mfc</w:t>
        </w:r>
        <w:r w:rsidRPr="00287474">
          <w:rPr>
            <w:rFonts w:eastAsia="Calibri"/>
            <w:color w:val="0000FF"/>
            <w:u w:val="single"/>
            <w:shd w:val="clear" w:color="auto" w:fill="FFFFFF"/>
            <w:lang w:eastAsia="en-US"/>
          </w:rPr>
          <w:t>47.</w:t>
        </w:r>
        <w:r w:rsidRPr="00287474">
          <w:rPr>
            <w:rFonts w:eastAsia="Calibri"/>
            <w:color w:val="0000FF"/>
            <w:u w:val="single"/>
            <w:shd w:val="clear" w:color="auto" w:fill="FFFFFF"/>
            <w:lang w:val="en-US" w:eastAsia="en-US"/>
          </w:rPr>
          <w:t>ru</w:t>
        </w:r>
      </w:hyperlink>
    </w:p>
    <w:tbl>
      <w:tblPr>
        <w:tblW w:w="10206" w:type="dxa"/>
        <w:jc w:val="center"/>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287474" w:rsidRPr="00287474" w:rsidTr="005A31BB">
        <w:trPr>
          <w:trHeight w:hRule="exact" w:val="636"/>
          <w:jc w:val="center"/>
        </w:trPr>
        <w:tc>
          <w:tcPr>
            <w:tcW w:w="709" w:type="dxa"/>
            <w:shd w:val="clear" w:color="auto" w:fill="FFFFFF"/>
            <w:vAlign w:val="center"/>
          </w:tcPr>
          <w:p w:rsidR="00287474" w:rsidRPr="00287474" w:rsidRDefault="00287474" w:rsidP="00287474">
            <w:pPr>
              <w:widowControl w:val="0"/>
              <w:tabs>
                <w:tab w:val="left" w:pos="0"/>
              </w:tabs>
              <w:suppressAutoHyphens/>
              <w:ind w:right="-49" w:hanging="48"/>
              <w:jc w:val="center"/>
              <w:rPr>
                <w:b/>
                <w:sz w:val="20"/>
                <w:szCs w:val="20"/>
                <w:lang w:eastAsia="ar-SA"/>
              </w:rPr>
            </w:pPr>
            <w:r w:rsidRPr="00287474">
              <w:rPr>
                <w:b/>
                <w:sz w:val="20"/>
                <w:szCs w:val="20"/>
                <w:lang w:eastAsia="ar-SA"/>
              </w:rPr>
              <w:t>№</w:t>
            </w:r>
          </w:p>
          <w:p w:rsidR="00287474" w:rsidRPr="00287474" w:rsidRDefault="00287474" w:rsidP="00287474">
            <w:pPr>
              <w:widowControl w:val="0"/>
              <w:suppressAutoHyphens/>
              <w:ind w:left="-578" w:firstLine="530"/>
              <w:jc w:val="center"/>
              <w:rPr>
                <w:sz w:val="20"/>
                <w:szCs w:val="20"/>
                <w:lang w:eastAsia="ar-SA"/>
              </w:rPr>
            </w:pPr>
            <w:r w:rsidRPr="00287474">
              <w:rPr>
                <w:b/>
                <w:bCs/>
                <w:sz w:val="20"/>
                <w:szCs w:val="20"/>
                <w:lang w:eastAsia="ar-SA"/>
              </w:rPr>
              <w:t>п/п</w:t>
            </w:r>
          </w:p>
        </w:tc>
        <w:tc>
          <w:tcPr>
            <w:tcW w:w="2270" w:type="dxa"/>
            <w:shd w:val="clear" w:color="auto" w:fill="FFFFFF"/>
            <w:vAlign w:val="center"/>
          </w:tcPr>
          <w:p w:rsidR="00287474" w:rsidRPr="00287474" w:rsidRDefault="00287474" w:rsidP="00287474">
            <w:pPr>
              <w:widowControl w:val="0"/>
              <w:suppressAutoHyphens/>
              <w:jc w:val="center"/>
              <w:rPr>
                <w:sz w:val="20"/>
                <w:szCs w:val="20"/>
                <w:lang w:eastAsia="ar-SA"/>
              </w:rPr>
            </w:pPr>
            <w:r w:rsidRPr="00287474">
              <w:rPr>
                <w:b/>
                <w:bCs/>
                <w:sz w:val="20"/>
                <w:szCs w:val="20"/>
                <w:lang w:eastAsia="ar-SA"/>
              </w:rPr>
              <w:t>Наименование МФЦ</w:t>
            </w:r>
          </w:p>
        </w:tc>
        <w:tc>
          <w:tcPr>
            <w:tcW w:w="3683" w:type="dxa"/>
            <w:shd w:val="clear" w:color="auto" w:fill="FFFFFF"/>
            <w:vAlign w:val="center"/>
          </w:tcPr>
          <w:p w:rsidR="00287474" w:rsidRPr="00287474" w:rsidRDefault="00287474" w:rsidP="00287474">
            <w:pPr>
              <w:widowControl w:val="0"/>
              <w:suppressAutoHyphens/>
              <w:jc w:val="center"/>
              <w:rPr>
                <w:sz w:val="20"/>
                <w:szCs w:val="20"/>
                <w:lang w:eastAsia="ar-SA"/>
              </w:rPr>
            </w:pPr>
            <w:r w:rsidRPr="00287474">
              <w:rPr>
                <w:b/>
                <w:bCs/>
                <w:sz w:val="20"/>
                <w:szCs w:val="20"/>
                <w:lang w:eastAsia="ar-SA"/>
              </w:rPr>
              <w:t>Почтовый адрес</w:t>
            </w:r>
          </w:p>
        </w:tc>
        <w:tc>
          <w:tcPr>
            <w:tcW w:w="2125" w:type="dxa"/>
            <w:shd w:val="clear" w:color="auto" w:fill="FFFFFF"/>
            <w:vAlign w:val="center"/>
          </w:tcPr>
          <w:p w:rsidR="00287474" w:rsidRPr="00287474" w:rsidRDefault="00287474" w:rsidP="00287474">
            <w:pPr>
              <w:widowControl w:val="0"/>
              <w:suppressAutoHyphens/>
              <w:jc w:val="center"/>
              <w:rPr>
                <w:sz w:val="20"/>
                <w:szCs w:val="20"/>
                <w:lang w:eastAsia="ar-SA"/>
              </w:rPr>
            </w:pPr>
            <w:r w:rsidRPr="00287474">
              <w:rPr>
                <w:b/>
                <w:sz w:val="20"/>
                <w:szCs w:val="20"/>
                <w:lang w:eastAsia="ar-SA"/>
              </w:rPr>
              <w:t>График работы</w:t>
            </w:r>
          </w:p>
        </w:tc>
        <w:tc>
          <w:tcPr>
            <w:tcW w:w="1419" w:type="dxa"/>
            <w:shd w:val="clear" w:color="auto" w:fill="auto"/>
            <w:vAlign w:val="center"/>
          </w:tcPr>
          <w:p w:rsidR="00287474" w:rsidRPr="00287474" w:rsidRDefault="00287474" w:rsidP="00287474">
            <w:pPr>
              <w:widowControl w:val="0"/>
              <w:suppressAutoHyphens/>
              <w:jc w:val="center"/>
              <w:rPr>
                <w:b/>
                <w:bCs/>
                <w:sz w:val="20"/>
                <w:szCs w:val="20"/>
                <w:lang w:eastAsia="ar-SA"/>
              </w:rPr>
            </w:pPr>
            <w:r w:rsidRPr="00287474">
              <w:rPr>
                <w:b/>
                <w:bCs/>
                <w:sz w:val="20"/>
                <w:szCs w:val="20"/>
                <w:lang w:eastAsia="ar-SA"/>
              </w:rPr>
              <w:t>Телефон</w:t>
            </w:r>
          </w:p>
          <w:p w:rsidR="00287474" w:rsidRPr="00287474" w:rsidRDefault="00287474" w:rsidP="00287474">
            <w:pPr>
              <w:widowControl w:val="0"/>
              <w:suppressAutoHyphens/>
              <w:jc w:val="center"/>
              <w:rPr>
                <w:sz w:val="20"/>
                <w:szCs w:val="20"/>
                <w:lang w:eastAsia="ar-SA"/>
              </w:rPr>
            </w:pPr>
          </w:p>
        </w:tc>
      </w:tr>
      <w:tr w:rsidR="00287474" w:rsidRPr="00287474" w:rsidTr="005A31BB">
        <w:trPr>
          <w:trHeight w:hRule="exact" w:val="258"/>
          <w:jc w:val="center"/>
        </w:trPr>
        <w:tc>
          <w:tcPr>
            <w:tcW w:w="10206" w:type="dxa"/>
            <w:gridSpan w:val="5"/>
            <w:shd w:val="clear" w:color="auto" w:fill="FFFFFF"/>
            <w:vAlign w:val="center"/>
          </w:tcPr>
          <w:p w:rsidR="00287474" w:rsidRPr="00287474" w:rsidRDefault="00287474" w:rsidP="00287474">
            <w:pPr>
              <w:widowControl w:val="0"/>
              <w:suppressAutoHyphens/>
              <w:jc w:val="center"/>
              <w:rPr>
                <w:b/>
                <w:bCs/>
                <w:sz w:val="20"/>
                <w:szCs w:val="20"/>
                <w:lang w:eastAsia="ar-SA"/>
              </w:rPr>
            </w:pPr>
            <w:r w:rsidRPr="00287474">
              <w:rPr>
                <w:b/>
                <w:bCs/>
                <w:sz w:val="20"/>
                <w:szCs w:val="20"/>
                <w:lang w:eastAsia="ar-SA"/>
              </w:rPr>
              <w:t>Предоставление услуг в Бокситогорском районе Ленинградской области</w:t>
            </w:r>
          </w:p>
        </w:tc>
      </w:tr>
      <w:tr w:rsidR="00287474" w:rsidRPr="00287474" w:rsidTr="005A31BB">
        <w:trPr>
          <w:trHeight w:hRule="exact" w:val="998"/>
          <w:jc w:val="center"/>
        </w:trPr>
        <w:tc>
          <w:tcPr>
            <w:tcW w:w="709" w:type="dxa"/>
            <w:vMerge w:val="restart"/>
            <w:shd w:val="clear" w:color="auto" w:fill="FFFFFF"/>
            <w:vAlign w:val="center"/>
          </w:tcPr>
          <w:p w:rsidR="00287474" w:rsidRPr="00287474" w:rsidRDefault="00287474" w:rsidP="00287474">
            <w:pPr>
              <w:widowControl w:val="0"/>
              <w:tabs>
                <w:tab w:val="left" w:pos="0"/>
              </w:tabs>
              <w:suppressAutoHyphens/>
              <w:ind w:right="-49" w:hanging="48"/>
              <w:jc w:val="center"/>
              <w:rPr>
                <w:sz w:val="20"/>
                <w:szCs w:val="20"/>
                <w:lang w:eastAsia="ar-SA"/>
              </w:rPr>
            </w:pPr>
            <w:r w:rsidRPr="00287474">
              <w:rPr>
                <w:sz w:val="20"/>
                <w:szCs w:val="20"/>
                <w:lang w:eastAsia="ar-SA"/>
              </w:rPr>
              <w:t>1</w:t>
            </w:r>
          </w:p>
        </w:tc>
        <w:tc>
          <w:tcPr>
            <w:tcW w:w="2270" w:type="dxa"/>
            <w:shd w:val="clear" w:color="auto" w:fill="FFFFFF"/>
            <w:vAlign w:val="center"/>
          </w:tcPr>
          <w:p w:rsidR="00287474" w:rsidRPr="00287474" w:rsidRDefault="00287474" w:rsidP="00287474">
            <w:pPr>
              <w:widowControl w:val="0"/>
              <w:suppressAutoHyphens/>
              <w:spacing w:after="200"/>
              <w:jc w:val="center"/>
              <w:rPr>
                <w:sz w:val="20"/>
                <w:szCs w:val="20"/>
              </w:rPr>
            </w:pPr>
            <w:r w:rsidRPr="00287474">
              <w:rPr>
                <w:sz w:val="20"/>
                <w:szCs w:val="20"/>
              </w:rPr>
              <w:t>Филиал ГБУ ЛО «МФЦ» «Тихвинский» - отдел «Бокситогорск»</w:t>
            </w:r>
          </w:p>
        </w:tc>
        <w:tc>
          <w:tcPr>
            <w:tcW w:w="3683" w:type="dxa"/>
            <w:shd w:val="clear" w:color="auto" w:fill="FFFFFF"/>
            <w:vAlign w:val="center"/>
          </w:tcPr>
          <w:p w:rsidR="00287474" w:rsidRPr="00287474" w:rsidRDefault="00287474" w:rsidP="00287474">
            <w:pPr>
              <w:widowControl w:val="0"/>
              <w:suppressAutoHyphens/>
              <w:spacing w:after="200"/>
              <w:jc w:val="center"/>
              <w:rPr>
                <w:sz w:val="20"/>
                <w:szCs w:val="20"/>
              </w:rPr>
            </w:pPr>
            <w:r w:rsidRPr="00287474">
              <w:rPr>
                <w:sz w:val="20"/>
                <w:szCs w:val="20"/>
              </w:rPr>
              <w:t xml:space="preserve">187650, Россия, Ленинградская область, Бокситогорский район, </w:t>
            </w:r>
            <w:r w:rsidRPr="00287474">
              <w:rPr>
                <w:sz w:val="20"/>
                <w:szCs w:val="20"/>
              </w:rPr>
              <w:br/>
              <w:t>г. Бокситогорск,  ул. Заводская, д. 8</w:t>
            </w:r>
          </w:p>
        </w:tc>
        <w:tc>
          <w:tcPr>
            <w:tcW w:w="2125" w:type="dxa"/>
            <w:shd w:val="clear" w:color="auto" w:fill="FFFFFF"/>
            <w:vAlign w:val="center"/>
          </w:tcPr>
          <w:p w:rsidR="00287474" w:rsidRPr="00287474" w:rsidRDefault="00287474" w:rsidP="00287474">
            <w:pPr>
              <w:widowControl w:val="0"/>
              <w:suppressAutoHyphens/>
              <w:jc w:val="center"/>
              <w:rPr>
                <w:sz w:val="20"/>
                <w:szCs w:val="20"/>
                <w:lang w:eastAsia="ar-SA"/>
              </w:rPr>
            </w:pPr>
            <w:r w:rsidRPr="00287474">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bCs/>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986"/>
          <w:jc w:val="center"/>
        </w:trPr>
        <w:tc>
          <w:tcPr>
            <w:tcW w:w="709" w:type="dxa"/>
            <w:vMerge/>
            <w:shd w:val="clear" w:color="auto" w:fill="FFFFFF"/>
            <w:vAlign w:val="center"/>
          </w:tcPr>
          <w:p w:rsidR="00287474" w:rsidRPr="00287474" w:rsidRDefault="00287474" w:rsidP="00287474">
            <w:pPr>
              <w:widowControl w:val="0"/>
              <w:tabs>
                <w:tab w:val="left" w:pos="0"/>
              </w:tabs>
              <w:suppressAutoHyphens/>
              <w:ind w:right="-49" w:hanging="48"/>
              <w:jc w:val="center"/>
              <w:rPr>
                <w:sz w:val="20"/>
                <w:szCs w:val="20"/>
                <w:lang w:eastAsia="ar-SA"/>
              </w:rPr>
            </w:pPr>
          </w:p>
        </w:tc>
        <w:tc>
          <w:tcPr>
            <w:tcW w:w="2270" w:type="dxa"/>
            <w:shd w:val="clear" w:color="auto" w:fill="FFFFFF"/>
            <w:vAlign w:val="center"/>
          </w:tcPr>
          <w:p w:rsidR="00287474" w:rsidRPr="00287474" w:rsidRDefault="00287474" w:rsidP="00287474">
            <w:pPr>
              <w:widowControl w:val="0"/>
              <w:suppressAutoHyphens/>
              <w:spacing w:after="200"/>
              <w:jc w:val="center"/>
              <w:rPr>
                <w:sz w:val="20"/>
                <w:szCs w:val="20"/>
              </w:rPr>
            </w:pPr>
            <w:r w:rsidRPr="00287474">
              <w:rPr>
                <w:sz w:val="20"/>
                <w:szCs w:val="20"/>
              </w:rPr>
              <w:t>Филиал ГБУ ЛО «МФЦ» «Тихвинский» - отдел «Пикалево»</w:t>
            </w:r>
          </w:p>
        </w:tc>
        <w:tc>
          <w:tcPr>
            <w:tcW w:w="3683" w:type="dxa"/>
            <w:shd w:val="clear" w:color="auto" w:fill="FFFFFF"/>
            <w:vAlign w:val="center"/>
          </w:tcPr>
          <w:p w:rsidR="00287474" w:rsidRPr="00287474" w:rsidRDefault="00287474" w:rsidP="00287474">
            <w:pPr>
              <w:widowControl w:val="0"/>
              <w:suppressAutoHyphens/>
              <w:spacing w:after="200"/>
              <w:jc w:val="center"/>
              <w:rPr>
                <w:sz w:val="20"/>
                <w:szCs w:val="20"/>
              </w:rPr>
            </w:pPr>
            <w:r w:rsidRPr="00287474">
              <w:rPr>
                <w:sz w:val="20"/>
                <w:szCs w:val="20"/>
              </w:rPr>
              <w:t xml:space="preserve">187602, Россия, Ленинградская область, Бокситогорский район, </w:t>
            </w:r>
            <w:r w:rsidRPr="00287474">
              <w:rPr>
                <w:sz w:val="20"/>
                <w:szCs w:val="20"/>
              </w:rPr>
              <w:br/>
              <w:t>г. Пикалево, ул. Заводская, д. 11а</w:t>
            </w:r>
          </w:p>
        </w:tc>
        <w:tc>
          <w:tcPr>
            <w:tcW w:w="2125" w:type="dxa"/>
            <w:shd w:val="clear" w:color="auto" w:fill="FFFFFF"/>
            <w:vAlign w:val="center"/>
          </w:tcPr>
          <w:p w:rsidR="00287474" w:rsidRPr="00287474" w:rsidRDefault="00287474" w:rsidP="00287474">
            <w:pPr>
              <w:widowControl w:val="0"/>
              <w:suppressAutoHyphens/>
              <w:jc w:val="center"/>
              <w:rPr>
                <w:sz w:val="20"/>
                <w:szCs w:val="20"/>
                <w:lang w:eastAsia="ar-SA"/>
              </w:rPr>
            </w:pPr>
            <w:r w:rsidRPr="00287474">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bCs/>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303"/>
          <w:jc w:val="center"/>
        </w:trPr>
        <w:tc>
          <w:tcPr>
            <w:tcW w:w="10206" w:type="dxa"/>
            <w:gridSpan w:val="5"/>
            <w:shd w:val="clear" w:color="auto" w:fill="FFFFFF"/>
            <w:vAlign w:val="center"/>
          </w:tcPr>
          <w:p w:rsidR="00287474" w:rsidRPr="00287474" w:rsidRDefault="00287474" w:rsidP="00287474">
            <w:pPr>
              <w:widowControl w:val="0"/>
              <w:suppressAutoHyphens/>
              <w:jc w:val="center"/>
              <w:rPr>
                <w:b/>
                <w:bCs/>
                <w:sz w:val="20"/>
                <w:szCs w:val="20"/>
                <w:lang w:eastAsia="ar-SA"/>
              </w:rPr>
            </w:pPr>
            <w:r w:rsidRPr="00287474">
              <w:rPr>
                <w:b/>
                <w:bCs/>
                <w:sz w:val="20"/>
                <w:szCs w:val="20"/>
                <w:lang w:eastAsia="ar-SA"/>
              </w:rPr>
              <w:t>Предоставление услуг в Волосовском районе Ленинградской области</w:t>
            </w:r>
          </w:p>
        </w:tc>
      </w:tr>
      <w:tr w:rsidR="00287474" w:rsidRPr="00287474" w:rsidTr="005A31BB">
        <w:trPr>
          <w:trHeight w:hRule="exact" w:val="694"/>
          <w:jc w:val="center"/>
        </w:trPr>
        <w:tc>
          <w:tcPr>
            <w:tcW w:w="709" w:type="dxa"/>
            <w:shd w:val="clear" w:color="auto" w:fill="FFFFFF"/>
            <w:vAlign w:val="center"/>
          </w:tcPr>
          <w:p w:rsidR="00287474" w:rsidRPr="00287474" w:rsidRDefault="00287474" w:rsidP="00287474">
            <w:pPr>
              <w:widowControl w:val="0"/>
              <w:tabs>
                <w:tab w:val="left" w:pos="0"/>
              </w:tabs>
              <w:suppressAutoHyphens/>
              <w:spacing w:after="200" w:line="276" w:lineRule="auto"/>
              <w:ind w:right="-49" w:hanging="10"/>
              <w:contextualSpacing/>
              <w:jc w:val="center"/>
              <w:rPr>
                <w:sz w:val="20"/>
                <w:szCs w:val="20"/>
                <w:lang w:eastAsia="ar-SA"/>
              </w:rPr>
            </w:pPr>
            <w:r w:rsidRPr="00287474">
              <w:rPr>
                <w:sz w:val="20"/>
                <w:szCs w:val="20"/>
                <w:lang w:eastAsia="ar-SA"/>
              </w:rPr>
              <w:t>2</w:t>
            </w:r>
          </w:p>
        </w:tc>
        <w:tc>
          <w:tcPr>
            <w:tcW w:w="2270"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Филиал ГБУ ЛО «МФЦ» «Волосовский»</w:t>
            </w:r>
          </w:p>
          <w:p w:rsidR="00287474" w:rsidRPr="00287474" w:rsidRDefault="00287474" w:rsidP="00287474">
            <w:pPr>
              <w:widowControl w:val="0"/>
              <w:suppressAutoHyphens/>
              <w:jc w:val="center"/>
              <w:rPr>
                <w:b/>
                <w:bCs/>
                <w:sz w:val="20"/>
                <w:szCs w:val="20"/>
                <w:lang w:eastAsia="ar-SA"/>
              </w:rPr>
            </w:pPr>
          </w:p>
        </w:tc>
        <w:tc>
          <w:tcPr>
            <w:tcW w:w="3683" w:type="dxa"/>
            <w:shd w:val="clear" w:color="auto" w:fill="FFFFFF"/>
            <w:vAlign w:val="center"/>
          </w:tcPr>
          <w:p w:rsidR="00287474" w:rsidRPr="00287474" w:rsidRDefault="00287474" w:rsidP="00287474">
            <w:pPr>
              <w:jc w:val="center"/>
              <w:rPr>
                <w:sz w:val="20"/>
                <w:szCs w:val="20"/>
              </w:rPr>
            </w:pPr>
            <w:r w:rsidRPr="00287474">
              <w:rPr>
                <w:sz w:val="20"/>
                <w:szCs w:val="20"/>
              </w:rPr>
              <w:t>188410, Россия, Ленинградская обл., Волосовский район, г.Волосово, усадьба СХТ, д.1 лит. А</w:t>
            </w:r>
          </w:p>
          <w:p w:rsidR="00287474" w:rsidRPr="00287474" w:rsidRDefault="00287474" w:rsidP="00287474">
            <w:pPr>
              <w:widowControl w:val="0"/>
              <w:suppressAutoHyphens/>
              <w:jc w:val="center"/>
              <w:rPr>
                <w:b/>
                <w:bCs/>
                <w:sz w:val="20"/>
                <w:szCs w:val="20"/>
                <w:lang w:eastAsia="ar-SA"/>
              </w:rPr>
            </w:pP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suppressAutoHyphens/>
              <w:jc w:val="center"/>
              <w:rPr>
                <w:bCs/>
                <w:sz w:val="20"/>
                <w:szCs w:val="20"/>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b/>
                <w:bCs/>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303"/>
          <w:jc w:val="center"/>
        </w:trPr>
        <w:tc>
          <w:tcPr>
            <w:tcW w:w="10206" w:type="dxa"/>
            <w:gridSpan w:val="5"/>
            <w:shd w:val="clear" w:color="auto" w:fill="FFFFFF"/>
            <w:vAlign w:val="center"/>
          </w:tcPr>
          <w:p w:rsidR="00287474" w:rsidRPr="00287474" w:rsidRDefault="00287474" w:rsidP="00287474">
            <w:pPr>
              <w:widowControl w:val="0"/>
              <w:suppressAutoHyphens/>
              <w:jc w:val="center"/>
              <w:rPr>
                <w:b/>
                <w:bCs/>
                <w:sz w:val="20"/>
                <w:szCs w:val="20"/>
                <w:lang w:eastAsia="ar-SA"/>
              </w:rPr>
            </w:pPr>
            <w:r w:rsidRPr="00287474">
              <w:rPr>
                <w:b/>
                <w:bCs/>
                <w:sz w:val="20"/>
                <w:szCs w:val="20"/>
                <w:lang w:eastAsia="ar-SA"/>
              </w:rPr>
              <w:t>Предоставление услуг в Волховском районе Ленинградской области</w:t>
            </w:r>
          </w:p>
        </w:tc>
      </w:tr>
      <w:tr w:rsidR="00287474" w:rsidRPr="00287474" w:rsidTr="005A31BB">
        <w:trPr>
          <w:trHeight w:hRule="exact" w:val="1192"/>
          <w:jc w:val="center"/>
        </w:trPr>
        <w:tc>
          <w:tcPr>
            <w:tcW w:w="709" w:type="dxa"/>
            <w:shd w:val="clear" w:color="auto" w:fill="FFFFFF"/>
            <w:vAlign w:val="center"/>
          </w:tcPr>
          <w:p w:rsidR="00287474" w:rsidRPr="00287474" w:rsidRDefault="00287474" w:rsidP="00287474">
            <w:pPr>
              <w:widowControl w:val="0"/>
              <w:tabs>
                <w:tab w:val="left" w:pos="-10"/>
              </w:tabs>
              <w:suppressAutoHyphens/>
              <w:spacing w:after="200" w:line="276" w:lineRule="auto"/>
              <w:ind w:left="132" w:right="-49" w:hanging="132"/>
              <w:contextualSpacing/>
              <w:jc w:val="center"/>
              <w:rPr>
                <w:sz w:val="20"/>
                <w:szCs w:val="20"/>
                <w:lang w:eastAsia="ar-SA"/>
              </w:rPr>
            </w:pPr>
            <w:r w:rsidRPr="00287474">
              <w:rPr>
                <w:sz w:val="20"/>
                <w:szCs w:val="20"/>
                <w:lang w:eastAsia="ar-SA"/>
              </w:rPr>
              <w:t>3</w:t>
            </w:r>
          </w:p>
        </w:tc>
        <w:tc>
          <w:tcPr>
            <w:tcW w:w="2270"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Филиал ГБУ ЛО «МФЦ» «Волховский»</w:t>
            </w:r>
          </w:p>
        </w:tc>
        <w:tc>
          <w:tcPr>
            <w:tcW w:w="3683" w:type="dxa"/>
            <w:shd w:val="clear" w:color="auto" w:fill="FFFFFF"/>
            <w:vAlign w:val="center"/>
          </w:tcPr>
          <w:p w:rsidR="00287474" w:rsidRPr="00287474" w:rsidRDefault="00287474" w:rsidP="00287474">
            <w:pPr>
              <w:widowControl w:val="0"/>
              <w:suppressAutoHyphens/>
              <w:jc w:val="center"/>
              <w:rPr>
                <w:sz w:val="20"/>
                <w:szCs w:val="20"/>
              </w:rPr>
            </w:pPr>
            <w:r w:rsidRPr="00287474">
              <w:rPr>
                <w:sz w:val="20"/>
                <w:szCs w:val="20"/>
              </w:rPr>
              <w:t>187406, Ленинградская область, г. Волхов, ул. Авиационная, д. 27</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Пн., ср., чт., пт. -</w:t>
            </w:r>
            <w:r w:rsidRPr="00287474">
              <w:rPr>
                <w:bCs/>
                <w:sz w:val="20"/>
                <w:szCs w:val="20"/>
                <w:lang w:eastAsia="ar-SA"/>
              </w:rPr>
              <w:br/>
              <w:t>с 09.00 до 19.00;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Вт. – с 09.00 до 20.00;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Сб. – с 09.00 до 18.00;</w:t>
            </w:r>
          </w:p>
          <w:p w:rsidR="00287474" w:rsidRPr="00287474" w:rsidRDefault="00287474" w:rsidP="00287474">
            <w:pPr>
              <w:widowControl w:val="0"/>
              <w:suppressAutoHyphens/>
              <w:jc w:val="center"/>
              <w:rPr>
                <w:bCs/>
                <w:color w:val="000000"/>
                <w:sz w:val="20"/>
                <w:szCs w:val="20"/>
              </w:rPr>
            </w:pPr>
            <w:r w:rsidRPr="00287474">
              <w:rPr>
                <w:bCs/>
                <w:sz w:val="20"/>
                <w:szCs w:val="20"/>
                <w:lang w:eastAsia="ar-SA"/>
              </w:rPr>
              <w:t xml:space="preserve">Вс. – выходной </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bCs/>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252"/>
          <w:jc w:val="center"/>
        </w:trPr>
        <w:tc>
          <w:tcPr>
            <w:tcW w:w="10206" w:type="dxa"/>
            <w:gridSpan w:val="5"/>
            <w:shd w:val="clear" w:color="auto" w:fill="FFFFFF"/>
            <w:vAlign w:val="center"/>
          </w:tcPr>
          <w:p w:rsidR="00287474" w:rsidRPr="00287474" w:rsidRDefault="00287474" w:rsidP="00287474">
            <w:pPr>
              <w:widowControl w:val="0"/>
              <w:suppressAutoHyphens/>
              <w:jc w:val="center"/>
              <w:rPr>
                <w:rFonts w:eastAsia="Calibri"/>
                <w:b/>
                <w:bCs/>
                <w:sz w:val="20"/>
                <w:szCs w:val="20"/>
                <w:shd w:val="clear" w:color="auto" w:fill="FFFFFF"/>
                <w:lang w:eastAsia="en-US"/>
              </w:rPr>
            </w:pPr>
            <w:r w:rsidRPr="00287474">
              <w:rPr>
                <w:rFonts w:eastAsia="Calibri"/>
                <w:b/>
                <w:bCs/>
                <w:sz w:val="20"/>
                <w:szCs w:val="20"/>
                <w:shd w:val="clear" w:color="auto" w:fill="FFFFFF"/>
                <w:lang w:eastAsia="en-US"/>
              </w:rPr>
              <w:t xml:space="preserve">Предоставление услуг во </w:t>
            </w:r>
            <w:r w:rsidRPr="00287474">
              <w:rPr>
                <w:rFonts w:eastAsia="Calibri"/>
                <w:b/>
                <w:sz w:val="20"/>
                <w:szCs w:val="20"/>
                <w:shd w:val="clear" w:color="auto" w:fill="FFFFFF"/>
                <w:lang w:eastAsia="en-US"/>
              </w:rPr>
              <w:t xml:space="preserve">Всеволожском районе </w:t>
            </w:r>
            <w:r w:rsidRPr="00287474">
              <w:rPr>
                <w:b/>
                <w:bCs/>
                <w:sz w:val="20"/>
                <w:szCs w:val="20"/>
                <w:lang w:eastAsia="ar-SA"/>
              </w:rPr>
              <w:t>Ленинградской области</w:t>
            </w:r>
          </w:p>
        </w:tc>
      </w:tr>
      <w:tr w:rsidR="00287474" w:rsidRPr="00287474" w:rsidTr="005A31BB">
        <w:trPr>
          <w:trHeight w:hRule="exact" w:val="727"/>
          <w:jc w:val="center"/>
        </w:trPr>
        <w:tc>
          <w:tcPr>
            <w:tcW w:w="709" w:type="dxa"/>
            <w:vMerge w:val="restart"/>
            <w:shd w:val="clear" w:color="auto" w:fill="FFFFFF"/>
            <w:vAlign w:val="center"/>
          </w:tcPr>
          <w:p w:rsidR="00287474" w:rsidRPr="00287474" w:rsidRDefault="00287474" w:rsidP="00287474">
            <w:pPr>
              <w:widowControl w:val="0"/>
              <w:suppressAutoHyphens/>
              <w:spacing w:after="200"/>
              <w:contextualSpacing/>
              <w:jc w:val="center"/>
              <w:rPr>
                <w:sz w:val="20"/>
                <w:szCs w:val="20"/>
                <w:lang w:eastAsia="ar-SA"/>
              </w:rPr>
            </w:pPr>
            <w:r w:rsidRPr="00287474">
              <w:rPr>
                <w:sz w:val="20"/>
                <w:szCs w:val="20"/>
                <w:lang w:eastAsia="ar-SA"/>
              </w:rPr>
              <w:t>4</w:t>
            </w:r>
          </w:p>
        </w:tc>
        <w:tc>
          <w:tcPr>
            <w:tcW w:w="2270"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Филиал ГБУ ЛО «МФЦ» «Всеволожский»</w:t>
            </w:r>
          </w:p>
          <w:p w:rsidR="00287474" w:rsidRPr="00287474" w:rsidRDefault="00287474" w:rsidP="00287474">
            <w:pPr>
              <w:widowControl w:val="0"/>
              <w:suppressAutoHyphens/>
              <w:jc w:val="center"/>
              <w:rPr>
                <w:sz w:val="20"/>
                <w:szCs w:val="20"/>
                <w:lang w:eastAsia="ar-SA"/>
              </w:rPr>
            </w:pPr>
          </w:p>
        </w:tc>
        <w:tc>
          <w:tcPr>
            <w:tcW w:w="3683" w:type="dxa"/>
            <w:shd w:val="clear" w:color="auto" w:fill="FFFFFF"/>
            <w:vAlign w:val="center"/>
          </w:tcPr>
          <w:p w:rsidR="00287474" w:rsidRPr="00287474" w:rsidRDefault="00287474" w:rsidP="00287474">
            <w:pPr>
              <w:widowControl w:val="0"/>
              <w:suppressAutoHyphens/>
              <w:jc w:val="center"/>
              <w:rPr>
                <w:sz w:val="20"/>
                <w:szCs w:val="20"/>
              </w:rPr>
            </w:pPr>
            <w:r w:rsidRPr="00287474">
              <w:rPr>
                <w:sz w:val="20"/>
                <w:szCs w:val="20"/>
              </w:rPr>
              <w:t xml:space="preserve">188643, Россия, Ленинградская область, Всеволожский район, </w:t>
            </w:r>
          </w:p>
          <w:p w:rsidR="00287474" w:rsidRPr="00287474" w:rsidRDefault="00287474" w:rsidP="00287474">
            <w:pPr>
              <w:widowControl w:val="0"/>
              <w:suppressAutoHyphens/>
              <w:jc w:val="center"/>
              <w:rPr>
                <w:bCs/>
                <w:sz w:val="20"/>
                <w:szCs w:val="20"/>
                <w:lang w:eastAsia="ar-SA"/>
              </w:rPr>
            </w:pPr>
            <w:r w:rsidRPr="00287474">
              <w:rPr>
                <w:sz w:val="20"/>
                <w:szCs w:val="20"/>
              </w:rPr>
              <w:t>г. Всеволожск, ул. Пожвинская, д. 4а</w:t>
            </w:r>
          </w:p>
          <w:p w:rsidR="00287474" w:rsidRPr="00287474" w:rsidRDefault="00287474" w:rsidP="00287474">
            <w:pPr>
              <w:widowControl w:val="0"/>
              <w:suppressAutoHyphens/>
              <w:jc w:val="center"/>
              <w:rPr>
                <w:sz w:val="20"/>
                <w:szCs w:val="20"/>
                <w:lang w:eastAsia="ar-SA"/>
              </w:rPr>
            </w:pP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без перерыва</w:t>
            </w:r>
          </w:p>
          <w:p w:rsidR="00287474" w:rsidRPr="00287474" w:rsidRDefault="00287474" w:rsidP="00287474">
            <w:pPr>
              <w:spacing w:after="200"/>
              <w:jc w:val="center"/>
              <w:rPr>
                <w:rFonts w:eastAsia="Calibri"/>
                <w:sz w:val="20"/>
                <w:szCs w:val="20"/>
                <w:lang w:eastAsia="en-US"/>
              </w:rPr>
            </w:pP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1231"/>
          <w:jc w:val="center"/>
        </w:trPr>
        <w:tc>
          <w:tcPr>
            <w:tcW w:w="709" w:type="dxa"/>
            <w:vMerge/>
            <w:shd w:val="clear" w:color="auto" w:fill="FFFFFF"/>
            <w:vAlign w:val="center"/>
          </w:tcPr>
          <w:p w:rsidR="00287474" w:rsidRPr="00287474" w:rsidRDefault="00287474" w:rsidP="00287474">
            <w:pPr>
              <w:widowControl w:val="0"/>
              <w:suppressAutoHyphens/>
              <w:jc w:val="center"/>
              <w:rPr>
                <w:sz w:val="20"/>
                <w:szCs w:val="20"/>
                <w:lang w:eastAsia="ar-SA"/>
              </w:rPr>
            </w:pPr>
          </w:p>
        </w:tc>
        <w:tc>
          <w:tcPr>
            <w:tcW w:w="2270"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Филиал ГБУ ЛО «МФЦ» «Всеволожский» - отдел «Новосаратовка»</w:t>
            </w:r>
          </w:p>
          <w:p w:rsidR="00287474" w:rsidRPr="00287474" w:rsidRDefault="00287474" w:rsidP="00287474">
            <w:pPr>
              <w:widowControl w:val="0"/>
              <w:suppressAutoHyphens/>
              <w:jc w:val="center"/>
              <w:rPr>
                <w:bCs/>
                <w:sz w:val="20"/>
                <w:szCs w:val="20"/>
                <w:lang w:eastAsia="ar-SA"/>
              </w:rPr>
            </w:pPr>
          </w:p>
        </w:tc>
        <w:tc>
          <w:tcPr>
            <w:tcW w:w="3683"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188681, Россия, Ленинградская область, Всеволожский район,</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 д. Новосаратовка, д. 8 </w:t>
            </w:r>
            <w:r w:rsidRPr="00287474">
              <w:rPr>
                <w:rFonts w:eastAsia="Calibri"/>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spacing w:after="200"/>
              <w:jc w:val="center"/>
              <w:rPr>
                <w:rFonts w:eastAsia="Calibri"/>
                <w:sz w:val="20"/>
                <w:szCs w:val="20"/>
                <w:lang w:eastAsia="en-US"/>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bCs/>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910"/>
          <w:jc w:val="center"/>
        </w:trPr>
        <w:tc>
          <w:tcPr>
            <w:tcW w:w="709" w:type="dxa"/>
            <w:vMerge/>
            <w:shd w:val="clear" w:color="auto" w:fill="FFFFFF"/>
            <w:vAlign w:val="center"/>
          </w:tcPr>
          <w:p w:rsidR="00287474" w:rsidRPr="00287474" w:rsidRDefault="00287474" w:rsidP="00287474">
            <w:pPr>
              <w:widowControl w:val="0"/>
              <w:suppressAutoHyphens/>
              <w:jc w:val="center"/>
              <w:rPr>
                <w:sz w:val="20"/>
                <w:szCs w:val="20"/>
                <w:lang w:eastAsia="ar-SA"/>
              </w:rPr>
            </w:pPr>
          </w:p>
        </w:tc>
        <w:tc>
          <w:tcPr>
            <w:tcW w:w="2270"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Филиал ГБУ ЛО «МФЦ» «Всеволожский» - отдел «Сертолово»</w:t>
            </w:r>
          </w:p>
          <w:p w:rsidR="00287474" w:rsidRPr="00287474" w:rsidRDefault="00287474" w:rsidP="00287474">
            <w:pPr>
              <w:widowControl w:val="0"/>
              <w:suppressAutoHyphens/>
              <w:jc w:val="center"/>
              <w:rPr>
                <w:bCs/>
                <w:sz w:val="20"/>
                <w:szCs w:val="20"/>
                <w:lang w:eastAsia="ar-SA"/>
              </w:rPr>
            </w:pPr>
          </w:p>
        </w:tc>
        <w:tc>
          <w:tcPr>
            <w:tcW w:w="3683" w:type="dxa"/>
            <w:shd w:val="clear" w:color="auto" w:fill="FFFFFF"/>
            <w:vAlign w:val="center"/>
          </w:tcPr>
          <w:p w:rsidR="00287474" w:rsidRPr="00287474" w:rsidRDefault="00287474" w:rsidP="00287474">
            <w:pPr>
              <w:spacing w:after="200" w:line="276" w:lineRule="auto"/>
              <w:jc w:val="center"/>
              <w:rPr>
                <w:bCs/>
                <w:sz w:val="20"/>
                <w:szCs w:val="20"/>
                <w:lang w:eastAsia="ar-SA"/>
              </w:rPr>
            </w:pPr>
            <w:r w:rsidRPr="00287474">
              <w:rPr>
                <w:bCs/>
                <w:sz w:val="20"/>
                <w:szCs w:val="20"/>
                <w:lang w:eastAsia="ar-SA"/>
              </w:rPr>
              <w:t>188650, Россия, Ленинградская область, Всеволожский район, г. Сертолово, ул. Центральная, д. 8, корп. 3</w:t>
            </w:r>
          </w:p>
          <w:p w:rsidR="00287474" w:rsidRPr="00287474" w:rsidRDefault="00287474" w:rsidP="00287474">
            <w:pPr>
              <w:widowControl w:val="0"/>
              <w:suppressAutoHyphens/>
              <w:jc w:val="center"/>
              <w:rPr>
                <w:bCs/>
                <w:sz w:val="20"/>
                <w:szCs w:val="20"/>
                <w:lang w:eastAsia="ar-SA"/>
              </w:rPr>
            </w:pP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500-00-47</w:t>
            </w:r>
          </w:p>
        </w:tc>
      </w:tr>
      <w:tr w:rsidR="00287474" w:rsidRPr="00287474" w:rsidTr="005A31BB">
        <w:trPr>
          <w:trHeight w:hRule="exact" w:val="910"/>
          <w:jc w:val="center"/>
        </w:trPr>
        <w:tc>
          <w:tcPr>
            <w:tcW w:w="709" w:type="dxa"/>
            <w:vMerge/>
            <w:shd w:val="clear" w:color="auto" w:fill="FFFFFF"/>
            <w:vAlign w:val="center"/>
          </w:tcPr>
          <w:p w:rsidR="00287474" w:rsidRPr="00287474" w:rsidRDefault="00287474" w:rsidP="00287474">
            <w:pPr>
              <w:widowControl w:val="0"/>
              <w:suppressAutoHyphens/>
              <w:jc w:val="center"/>
              <w:rPr>
                <w:sz w:val="20"/>
                <w:szCs w:val="20"/>
                <w:lang w:eastAsia="ar-SA"/>
              </w:rPr>
            </w:pPr>
          </w:p>
        </w:tc>
        <w:tc>
          <w:tcPr>
            <w:tcW w:w="2270"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Филиал ГБУ ЛО «МФЦ» «Всеволожский» - отдел «Мурино» </w:t>
            </w:r>
          </w:p>
        </w:tc>
        <w:tc>
          <w:tcPr>
            <w:tcW w:w="3683" w:type="dxa"/>
            <w:shd w:val="clear" w:color="auto" w:fill="FFFFFF"/>
            <w:vAlign w:val="center"/>
          </w:tcPr>
          <w:p w:rsidR="00287474" w:rsidRPr="00287474" w:rsidRDefault="00287474" w:rsidP="00287474">
            <w:pPr>
              <w:spacing w:after="200" w:line="276" w:lineRule="auto"/>
              <w:jc w:val="center"/>
              <w:rPr>
                <w:bCs/>
                <w:sz w:val="20"/>
                <w:szCs w:val="20"/>
                <w:lang w:eastAsia="ar-SA"/>
              </w:rPr>
            </w:pPr>
            <w:r w:rsidRPr="00287474">
              <w:rPr>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500-00-47</w:t>
            </w:r>
          </w:p>
        </w:tc>
      </w:tr>
      <w:tr w:rsidR="00287474" w:rsidRPr="00287474" w:rsidTr="005A31BB">
        <w:trPr>
          <w:trHeight w:hRule="exact" w:val="1206"/>
          <w:jc w:val="center"/>
        </w:trPr>
        <w:tc>
          <w:tcPr>
            <w:tcW w:w="709" w:type="dxa"/>
            <w:vMerge/>
            <w:shd w:val="clear" w:color="auto" w:fill="FFFFFF"/>
            <w:vAlign w:val="center"/>
          </w:tcPr>
          <w:p w:rsidR="00287474" w:rsidRPr="00287474" w:rsidRDefault="00287474" w:rsidP="00287474">
            <w:pPr>
              <w:widowControl w:val="0"/>
              <w:suppressAutoHyphens/>
              <w:jc w:val="center"/>
              <w:rPr>
                <w:sz w:val="20"/>
                <w:szCs w:val="20"/>
                <w:lang w:eastAsia="ar-SA"/>
              </w:rPr>
            </w:pPr>
          </w:p>
        </w:tc>
        <w:tc>
          <w:tcPr>
            <w:tcW w:w="2270"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Филиал ГБУ ЛО «МФЦ» «Всеволожский» - отдел «Кудрово»</w:t>
            </w:r>
          </w:p>
        </w:tc>
        <w:tc>
          <w:tcPr>
            <w:tcW w:w="3683" w:type="dxa"/>
            <w:shd w:val="clear" w:color="auto" w:fill="FFFFFF"/>
            <w:vAlign w:val="center"/>
          </w:tcPr>
          <w:p w:rsidR="00287474" w:rsidRPr="00287474" w:rsidRDefault="00287474" w:rsidP="00287474">
            <w:pPr>
              <w:spacing w:after="200" w:line="276" w:lineRule="auto"/>
              <w:jc w:val="center"/>
              <w:rPr>
                <w:bCs/>
                <w:sz w:val="20"/>
                <w:szCs w:val="20"/>
                <w:lang w:eastAsia="ar-SA"/>
              </w:rPr>
            </w:pPr>
            <w:r w:rsidRPr="00287474">
              <w:rPr>
                <w:bCs/>
                <w:sz w:val="20"/>
                <w:szCs w:val="20"/>
                <w:lang w:eastAsia="ar-SA"/>
              </w:rPr>
              <w:t>188689, Россия, Ленинградская область, Всеволожский район, д. Кудрово, 13-ый км автодороги "Кола". Автополе, здание 5, 2 этаж</w:t>
            </w:r>
          </w:p>
        </w:tc>
        <w:tc>
          <w:tcPr>
            <w:tcW w:w="2125" w:type="dxa"/>
            <w:shd w:val="clear" w:color="auto" w:fill="FFFFFF"/>
            <w:vAlign w:val="center"/>
          </w:tcPr>
          <w:p w:rsidR="00287474" w:rsidRPr="00287474" w:rsidRDefault="00287474" w:rsidP="00287474">
            <w:pPr>
              <w:widowControl w:val="0"/>
              <w:suppressAutoHyphens/>
              <w:jc w:val="center"/>
              <w:rPr>
                <w:bCs/>
                <w:color w:val="000000"/>
                <w:sz w:val="20"/>
                <w:szCs w:val="20"/>
              </w:rPr>
            </w:pPr>
            <w:r w:rsidRPr="00287474">
              <w:rPr>
                <w:bCs/>
                <w:color w:val="000000"/>
                <w:sz w:val="20"/>
                <w:szCs w:val="20"/>
              </w:rPr>
              <w:t>С 9.00 до 21.00</w:t>
            </w:r>
          </w:p>
          <w:p w:rsidR="00287474" w:rsidRPr="00287474" w:rsidRDefault="00287474" w:rsidP="00287474">
            <w:pPr>
              <w:widowControl w:val="0"/>
              <w:suppressAutoHyphens/>
              <w:jc w:val="center"/>
              <w:rPr>
                <w:bCs/>
                <w:color w:val="000000"/>
                <w:sz w:val="20"/>
                <w:szCs w:val="20"/>
              </w:rPr>
            </w:pPr>
            <w:r w:rsidRPr="00287474">
              <w:rPr>
                <w:bCs/>
                <w:color w:val="000000"/>
                <w:sz w:val="20"/>
                <w:szCs w:val="20"/>
              </w:rPr>
              <w:t xml:space="preserve">ежедневно, </w:t>
            </w:r>
          </w:p>
          <w:p w:rsidR="00287474" w:rsidRPr="00287474" w:rsidRDefault="00287474" w:rsidP="00287474">
            <w:pPr>
              <w:widowControl w:val="0"/>
              <w:suppressAutoHyphens/>
              <w:jc w:val="center"/>
              <w:rPr>
                <w:bCs/>
                <w:sz w:val="20"/>
                <w:szCs w:val="20"/>
                <w:lang w:eastAsia="ar-SA"/>
              </w:rPr>
            </w:pPr>
            <w:r w:rsidRPr="00287474">
              <w:rPr>
                <w:bCs/>
                <w:color w:val="000000"/>
                <w:sz w:val="20"/>
                <w:szCs w:val="20"/>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500-00-47</w:t>
            </w:r>
          </w:p>
        </w:tc>
      </w:tr>
      <w:tr w:rsidR="00287474" w:rsidRPr="00287474" w:rsidTr="005A31BB">
        <w:trPr>
          <w:trHeight w:hRule="exact" w:val="284"/>
          <w:jc w:val="center"/>
        </w:trPr>
        <w:tc>
          <w:tcPr>
            <w:tcW w:w="10206" w:type="dxa"/>
            <w:gridSpan w:val="5"/>
            <w:shd w:val="clear" w:color="auto" w:fill="FFFFFF"/>
            <w:vAlign w:val="center"/>
          </w:tcPr>
          <w:p w:rsidR="00287474" w:rsidRPr="00287474" w:rsidRDefault="00287474" w:rsidP="00287474">
            <w:pPr>
              <w:widowControl w:val="0"/>
              <w:suppressAutoHyphens/>
              <w:jc w:val="center"/>
              <w:rPr>
                <w:b/>
                <w:sz w:val="20"/>
                <w:szCs w:val="20"/>
                <w:lang w:eastAsia="ar-SA"/>
              </w:rPr>
            </w:pPr>
            <w:r w:rsidRPr="00287474">
              <w:rPr>
                <w:b/>
                <w:bCs/>
                <w:sz w:val="20"/>
                <w:szCs w:val="20"/>
                <w:lang w:eastAsia="ar-SA"/>
              </w:rPr>
              <w:t>Предоставление услуг в</w:t>
            </w:r>
            <w:r w:rsidRPr="00287474">
              <w:rPr>
                <w:b/>
                <w:sz w:val="20"/>
                <w:szCs w:val="20"/>
                <w:lang w:eastAsia="ar-SA"/>
              </w:rPr>
              <w:t xml:space="preserve"> Выборгском районе </w:t>
            </w:r>
            <w:r w:rsidRPr="00287474">
              <w:rPr>
                <w:b/>
                <w:bCs/>
                <w:sz w:val="20"/>
                <w:szCs w:val="20"/>
                <w:lang w:eastAsia="ar-SA"/>
              </w:rPr>
              <w:t>Ленинградской области</w:t>
            </w:r>
          </w:p>
        </w:tc>
      </w:tr>
      <w:tr w:rsidR="00287474" w:rsidRPr="00287474" w:rsidTr="005A31BB">
        <w:trPr>
          <w:trHeight w:hRule="exact" w:val="706"/>
          <w:jc w:val="center"/>
        </w:trPr>
        <w:tc>
          <w:tcPr>
            <w:tcW w:w="709" w:type="dxa"/>
            <w:vMerge w:val="restart"/>
            <w:shd w:val="clear" w:color="auto" w:fill="FFFFFF"/>
            <w:vAlign w:val="center"/>
          </w:tcPr>
          <w:p w:rsidR="00287474" w:rsidRPr="00287474" w:rsidRDefault="00287474" w:rsidP="00287474">
            <w:pPr>
              <w:widowControl w:val="0"/>
              <w:suppressAutoHyphens/>
              <w:spacing w:after="200" w:line="276" w:lineRule="auto"/>
              <w:contextualSpacing/>
              <w:jc w:val="center"/>
              <w:rPr>
                <w:sz w:val="20"/>
                <w:szCs w:val="20"/>
                <w:lang w:eastAsia="ar-SA"/>
              </w:rPr>
            </w:pPr>
            <w:r w:rsidRPr="00287474">
              <w:rPr>
                <w:sz w:val="20"/>
                <w:szCs w:val="20"/>
                <w:lang w:eastAsia="ar-SA"/>
              </w:rPr>
              <w:lastRenderedPageBreak/>
              <w:t>5</w:t>
            </w:r>
          </w:p>
        </w:tc>
        <w:tc>
          <w:tcPr>
            <w:tcW w:w="2270"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Филиал ГБУ ЛО «МФЦ»</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«Выборгский»</w:t>
            </w:r>
          </w:p>
        </w:tc>
        <w:tc>
          <w:tcPr>
            <w:tcW w:w="3683"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188800, Россия, Ленинградская область, Выборгский район,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г. Выборг, ул. Вокзальная, д.13</w:t>
            </w:r>
          </w:p>
          <w:p w:rsidR="00287474" w:rsidRPr="00287474" w:rsidRDefault="00287474" w:rsidP="00287474">
            <w:pPr>
              <w:widowControl w:val="0"/>
              <w:suppressAutoHyphens/>
              <w:jc w:val="center"/>
              <w:rPr>
                <w:sz w:val="20"/>
                <w:szCs w:val="20"/>
                <w:lang w:eastAsia="ar-SA"/>
              </w:rPr>
            </w:pP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spacing w:after="200"/>
              <w:jc w:val="center"/>
              <w:rPr>
                <w:rFonts w:ascii="Calibri" w:eastAsia="Calibri" w:hAnsi="Calibri"/>
                <w:sz w:val="20"/>
                <w:szCs w:val="20"/>
                <w:lang w:eastAsia="en-US"/>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735"/>
          <w:jc w:val="center"/>
        </w:trPr>
        <w:tc>
          <w:tcPr>
            <w:tcW w:w="709" w:type="dxa"/>
            <w:vMerge/>
            <w:shd w:val="clear" w:color="auto" w:fill="FFFFFF"/>
            <w:vAlign w:val="center"/>
          </w:tcPr>
          <w:p w:rsidR="00287474" w:rsidRPr="00287474" w:rsidRDefault="00287474" w:rsidP="00287474">
            <w:pPr>
              <w:widowControl w:val="0"/>
              <w:numPr>
                <w:ilvl w:val="0"/>
                <w:numId w:val="19"/>
              </w:numPr>
              <w:suppressAutoHyphens/>
              <w:spacing w:after="200" w:line="276" w:lineRule="auto"/>
              <w:contextualSpacing/>
              <w:jc w:val="center"/>
              <w:rPr>
                <w:sz w:val="20"/>
                <w:szCs w:val="20"/>
                <w:lang w:eastAsia="ar-SA"/>
              </w:rPr>
            </w:pPr>
          </w:p>
        </w:tc>
        <w:tc>
          <w:tcPr>
            <w:tcW w:w="2270" w:type="dxa"/>
            <w:shd w:val="clear" w:color="auto" w:fill="FFFFFF"/>
            <w:vAlign w:val="center"/>
          </w:tcPr>
          <w:p w:rsidR="00287474" w:rsidRPr="00287474" w:rsidRDefault="00287474" w:rsidP="00287474">
            <w:pPr>
              <w:widowControl w:val="0"/>
              <w:suppressAutoHyphens/>
              <w:jc w:val="center"/>
              <w:rPr>
                <w:sz w:val="20"/>
                <w:szCs w:val="20"/>
              </w:rPr>
            </w:pPr>
            <w:r w:rsidRPr="00287474">
              <w:rPr>
                <w:sz w:val="20"/>
                <w:szCs w:val="20"/>
              </w:rPr>
              <w:t>Филиал ГБУ ЛО «МФЦ» «Выборгский» - отдел «Рощино»</w:t>
            </w:r>
          </w:p>
          <w:p w:rsidR="00287474" w:rsidRPr="00287474" w:rsidRDefault="00287474" w:rsidP="00287474">
            <w:pPr>
              <w:widowControl w:val="0"/>
              <w:suppressAutoHyphens/>
              <w:jc w:val="center"/>
              <w:rPr>
                <w:bCs/>
                <w:sz w:val="20"/>
                <w:szCs w:val="20"/>
                <w:lang w:eastAsia="ar-SA"/>
              </w:rPr>
            </w:pPr>
          </w:p>
        </w:tc>
        <w:tc>
          <w:tcPr>
            <w:tcW w:w="3683" w:type="dxa"/>
            <w:shd w:val="clear" w:color="auto" w:fill="FFFFFF"/>
            <w:vAlign w:val="center"/>
          </w:tcPr>
          <w:p w:rsidR="00287474" w:rsidRPr="00287474" w:rsidRDefault="00287474" w:rsidP="00287474">
            <w:pPr>
              <w:widowControl w:val="0"/>
              <w:suppressAutoHyphens/>
              <w:jc w:val="center"/>
              <w:rPr>
                <w:sz w:val="20"/>
                <w:szCs w:val="20"/>
              </w:rPr>
            </w:pPr>
            <w:r w:rsidRPr="00287474">
              <w:rPr>
                <w:sz w:val="20"/>
                <w:szCs w:val="20"/>
              </w:rPr>
              <w:t>188820, Россия, Ленинградская область, Выборгский район,</w:t>
            </w:r>
          </w:p>
          <w:p w:rsidR="00287474" w:rsidRPr="00287474" w:rsidRDefault="00287474" w:rsidP="00287474">
            <w:pPr>
              <w:widowControl w:val="0"/>
              <w:suppressAutoHyphens/>
              <w:jc w:val="center"/>
              <w:rPr>
                <w:bCs/>
                <w:sz w:val="20"/>
                <w:szCs w:val="20"/>
                <w:lang w:eastAsia="ar-SA"/>
              </w:rPr>
            </w:pPr>
            <w:r w:rsidRPr="00287474">
              <w:rPr>
                <w:sz w:val="20"/>
                <w:szCs w:val="20"/>
              </w:rPr>
              <w:t xml:space="preserve"> п. Рощино, ул. Советская, д.8</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spacing w:after="200"/>
              <w:jc w:val="center"/>
              <w:rPr>
                <w:rFonts w:ascii="Calibri" w:eastAsia="Calibri" w:hAnsi="Calibri"/>
                <w:sz w:val="20"/>
                <w:szCs w:val="20"/>
                <w:lang w:eastAsia="en-US"/>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ascii="Courier New" w:hAnsi="Courier New" w:cs="Courier New"/>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733"/>
          <w:jc w:val="center"/>
        </w:trPr>
        <w:tc>
          <w:tcPr>
            <w:tcW w:w="709" w:type="dxa"/>
            <w:vMerge/>
            <w:shd w:val="clear" w:color="auto" w:fill="FFFFFF"/>
            <w:vAlign w:val="center"/>
          </w:tcPr>
          <w:p w:rsidR="00287474" w:rsidRPr="00287474" w:rsidRDefault="00287474" w:rsidP="00287474">
            <w:pPr>
              <w:widowControl w:val="0"/>
              <w:numPr>
                <w:ilvl w:val="0"/>
                <w:numId w:val="20"/>
              </w:numPr>
              <w:suppressAutoHyphens/>
              <w:spacing w:after="200" w:line="276" w:lineRule="auto"/>
              <w:contextualSpacing/>
              <w:jc w:val="center"/>
              <w:rPr>
                <w:sz w:val="20"/>
                <w:szCs w:val="20"/>
                <w:lang w:eastAsia="ar-SA"/>
              </w:rPr>
            </w:pPr>
          </w:p>
        </w:tc>
        <w:tc>
          <w:tcPr>
            <w:tcW w:w="2270" w:type="dxa"/>
            <w:shd w:val="clear" w:color="auto" w:fill="FFFFFF"/>
            <w:vAlign w:val="center"/>
          </w:tcPr>
          <w:p w:rsidR="00287474" w:rsidRPr="00287474" w:rsidRDefault="00287474" w:rsidP="00287474">
            <w:pPr>
              <w:widowControl w:val="0"/>
              <w:suppressAutoHyphens/>
              <w:autoSpaceDN w:val="0"/>
              <w:jc w:val="center"/>
              <w:rPr>
                <w:color w:val="000000"/>
                <w:sz w:val="20"/>
                <w:szCs w:val="20"/>
              </w:rPr>
            </w:pPr>
            <w:r w:rsidRPr="00287474">
              <w:rPr>
                <w:color w:val="000000"/>
                <w:sz w:val="20"/>
                <w:szCs w:val="20"/>
              </w:rPr>
              <w:t xml:space="preserve">Филиал ГБУ ЛО «МФЦ» </w:t>
            </w:r>
            <w:r w:rsidRPr="00287474">
              <w:rPr>
                <w:sz w:val="20"/>
                <w:szCs w:val="20"/>
              </w:rPr>
              <w:t xml:space="preserve">«Выборгский» </w:t>
            </w:r>
            <w:r w:rsidRPr="00287474">
              <w:rPr>
                <w:color w:val="000000"/>
                <w:sz w:val="20"/>
                <w:szCs w:val="20"/>
              </w:rPr>
              <w:t>- отдел «Светогорск»</w:t>
            </w:r>
          </w:p>
        </w:tc>
        <w:tc>
          <w:tcPr>
            <w:tcW w:w="3683" w:type="dxa"/>
            <w:shd w:val="clear" w:color="auto" w:fill="FFFFFF"/>
            <w:vAlign w:val="center"/>
          </w:tcPr>
          <w:p w:rsidR="00287474" w:rsidRPr="00287474" w:rsidRDefault="00287474" w:rsidP="00287474">
            <w:pPr>
              <w:shd w:val="clear" w:color="auto" w:fill="FFFFFF"/>
              <w:spacing w:before="100" w:beforeAutospacing="1" w:after="100" w:afterAutospacing="1"/>
              <w:jc w:val="center"/>
              <w:rPr>
                <w:color w:val="000000"/>
                <w:sz w:val="20"/>
                <w:szCs w:val="20"/>
              </w:rPr>
            </w:pPr>
            <w:r w:rsidRPr="00287474">
              <w:rPr>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autoSpaceDN w:val="0"/>
              <w:jc w:val="center"/>
              <w:rPr>
                <w:color w:val="000000"/>
                <w:sz w:val="20"/>
                <w:szCs w:val="20"/>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500-00-47</w:t>
            </w:r>
          </w:p>
        </w:tc>
      </w:tr>
      <w:tr w:rsidR="00287474" w:rsidRPr="00287474" w:rsidTr="005A31BB">
        <w:trPr>
          <w:trHeight w:hRule="exact" w:val="1002"/>
          <w:jc w:val="center"/>
        </w:trPr>
        <w:tc>
          <w:tcPr>
            <w:tcW w:w="709" w:type="dxa"/>
            <w:vMerge/>
            <w:shd w:val="clear" w:color="auto" w:fill="FFFFFF"/>
            <w:vAlign w:val="center"/>
          </w:tcPr>
          <w:p w:rsidR="00287474" w:rsidRPr="00287474" w:rsidRDefault="00287474" w:rsidP="00287474">
            <w:pPr>
              <w:widowControl w:val="0"/>
              <w:suppressAutoHyphens/>
              <w:ind w:left="360"/>
              <w:contextualSpacing/>
              <w:jc w:val="center"/>
              <w:rPr>
                <w:sz w:val="20"/>
                <w:szCs w:val="20"/>
                <w:lang w:eastAsia="ar-SA"/>
              </w:rPr>
            </w:pPr>
          </w:p>
        </w:tc>
        <w:tc>
          <w:tcPr>
            <w:tcW w:w="2270" w:type="dxa"/>
            <w:shd w:val="clear" w:color="auto" w:fill="FFFFFF"/>
            <w:vAlign w:val="center"/>
          </w:tcPr>
          <w:p w:rsidR="00287474" w:rsidRPr="00287474" w:rsidRDefault="00287474" w:rsidP="00287474">
            <w:pPr>
              <w:widowControl w:val="0"/>
              <w:suppressAutoHyphens/>
              <w:autoSpaceDN w:val="0"/>
              <w:jc w:val="center"/>
              <w:rPr>
                <w:color w:val="000000"/>
                <w:sz w:val="20"/>
                <w:szCs w:val="20"/>
              </w:rPr>
            </w:pPr>
            <w:r w:rsidRPr="00287474">
              <w:rPr>
                <w:color w:val="000000"/>
                <w:sz w:val="20"/>
                <w:szCs w:val="20"/>
              </w:rPr>
              <w:t xml:space="preserve">Филиал ГБУ ЛО «МФЦ» </w:t>
            </w:r>
            <w:r w:rsidRPr="00287474">
              <w:rPr>
                <w:sz w:val="20"/>
                <w:szCs w:val="20"/>
              </w:rPr>
              <w:t xml:space="preserve">«Выборгский» </w:t>
            </w:r>
            <w:r w:rsidRPr="00287474">
              <w:rPr>
                <w:color w:val="000000"/>
                <w:sz w:val="20"/>
                <w:szCs w:val="20"/>
              </w:rPr>
              <w:t>- отдел «Приморск»</w:t>
            </w:r>
          </w:p>
        </w:tc>
        <w:tc>
          <w:tcPr>
            <w:tcW w:w="3683" w:type="dxa"/>
            <w:shd w:val="clear" w:color="auto" w:fill="FFFFFF"/>
            <w:vAlign w:val="center"/>
          </w:tcPr>
          <w:p w:rsidR="00287474" w:rsidRPr="00287474" w:rsidRDefault="00287474" w:rsidP="00287474">
            <w:pPr>
              <w:shd w:val="clear" w:color="auto" w:fill="FFFFFF"/>
              <w:spacing w:before="100" w:beforeAutospacing="1" w:after="100" w:afterAutospacing="1"/>
              <w:jc w:val="center"/>
              <w:rPr>
                <w:color w:val="000000"/>
                <w:sz w:val="20"/>
                <w:szCs w:val="20"/>
              </w:rPr>
            </w:pPr>
            <w:r w:rsidRPr="00287474">
              <w:rPr>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500-00-47</w:t>
            </w:r>
          </w:p>
        </w:tc>
      </w:tr>
      <w:tr w:rsidR="00287474" w:rsidRPr="00287474" w:rsidTr="005A31BB">
        <w:trPr>
          <w:trHeight w:hRule="exact" w:val="258"/>
          <w:jc w:val="center"/>
        </w:trPr>
        <w:tc>
          <w:tcPr>
            <w:tcW w:w="10206" w:type="dxa"/>
            <w:gridSpan w:val="5"/>
            <w:shd w:val="clear" w:color="auto" w:fill="FFFFFF"/>
            <w:vAlign w:val="center"/>
          </w:tcPr>
          <w:p w:rsidR="00287474" w:rsidRPr="00287474" w:rsidRDefault="00287474" w:rsidP="00287474">
            <w:pPr>
              <w:widowControl w:val="0"/>
              <w:suppressAutoHyphens/>
              <w:jc w:val="center"/>
              <w:rPr>
                <w:rFonts w:eastAsia="Calibri"/>
                <w:b/>
                <w:sz w:val="20"/>
                <w:szCs w:val="20"/>
                <w:shd w:val="clear" w:color="auto" w:fill="FFFFFF"/>
                <w:lang w:eastAsia="en-US"/>
              </w:rPr>
            </w:pPr>
            <w:r w:rsidRPr="00287474">
              <w:rPr>
                <w:rFonts w:eastAsia="Calibri"/>
                <w:b/>
                <w:sz w:val="20"/>
                <w:szCs w:val="20"/>
                <w:shd w:val="clear" w:color="auto" w:fill="FFFFFF"/>
                <w:lang w:eastAsia="en-US"/>
              </w:rPr>
              <w:t>Предоставление услуг в Гатчинском районе Ленинградской области</w:t>
            </w:r>
          </w:p>
        </w:tc>
      </w:tr>
      <w:tr w:rsidR="00287474" w:rsidRPr="00287474" w:rsidTr="005A31BB">
        <w:trPr>
          <w:trHeight w:hRule="exact" w:val="711"/>
          <w:jc w:val="center"/>
        </w:trPr>
        <w:tc>
          <w:tcPr>
            <w:tcW w:w="709" w:type="dxa"/>
            <w:vMerge w:val="restart"/>
            <w:shd w:val="clear" w:color="auto" w:fill="FFFFFF"/>
            <w:vAlign w:val="center"/>
          </w:tcPr>
          <w:p w:rsidR="00287474" w:rsidRPr="00287474" w:rsidRDefault="00287474" w:rsidP="00287474">
            <w:pPr>
              <w:widowControl w:val="0"/>
              <w:suppressAutoHyphens/>
              <w:contextualSpacing/>
              <w:jc w:val="center"/>
              <w:rPr>
                <w:sz w:val="20"/>
                <w:szCs w:val="20"/>
                <w:lang w:eastAsia="ar-SA"/>
              </w:rPr>
            </w:pPr>
            <w:r w:rsidRPr="00287474">
              <w:rPr>
                <w:sz w:val="20"/>
                <w:szCs w:val="20"/>
                <w:lang w:eastAsia="ar-SA"/>
              </w:rPr>
              <w:t>6</w:t>
            </w:r>
          </w:p>
        </w:tc>
        <w:tc>
          <w:tcPr>
            <w:tcW w:w="2270" w:type="dxa"/>
            <w:shd w:val="clear" w:color="auto" w:fill="FFFFFF"/>
            <w:vAlign w:val="center"/>
          </w:tcPr>
          <w:p w:rsidR="00287474" w:rsidRPr="00287474" w:rsidRDefault="00287474" w:rsidP="00287474">
            <w:pPr>
              <w:widowControl w:val="0"/>
              <w:suppressAutoHyphens/>
              <w:spacing w:after="200"/>
              <w:jc w:val="center"/>
              <w:rPr>
                <w:sz w:val="20"/>
                <w:szCs w:val="20"/>
              </w:rPr>
            </w:pPr>
            <w:r w:rsidRPr="00287474">
              <w:rPr>
                <w:sz w:val="20"/>
                <w:szCs w:val="20"/>
              </w:rPr>
              <w:t>Филиал ГБУ ЛО «МФЦ» «Гатчинский»</w:t>
            </w:r>
          </w:p>
        </w:tc>
        <w:tc>
          <w:tcPr>
            <w:tcW w:w="3683" w:type="dxa"/>
            <w:shd w:val="clear" w:color="auto" w:fill="FFFFFF"/>
            <w:vAlign w:val="center"/>
          </w:tcPr>
          <w:p w:rsidR="00287474" w:rsidRPr="00287474" w:rsidRDefault="00287474" w:rsidP="00287474">
            <w:pPr>
              <w:shd w:val="clear" w:color="auto" w:fill="FFFFFF"/>
              <w:spacing w:before="100" w:beforeAutospacing="1" w:after="200" w:afterAutospacing="1"/>
              <w:jc w:val="center"/>
              <w:rPr>
                <w:sz w:val="20"/>
                <w:szCs w:val="20"/>
              </w:rPr>
            </w:pPr>
            <w:r w:rsidRPr="00287474">
              <w:rPr>
                <w:sz w:val="20"/>
                <w:szCs w:val="20"/>
              </w:rPr>
              <w:t xml:space="preserve">188300, Россия, Ленинградская область, Гатчинский район, </w:t>
            </w:r>
            <w:r w:rsidRPr="00287474">
              <w:rPr>
                <w:sz w:val="20"/>
                <w:szCs w:val="20"/>
              </w:rPr>
              <w:br/>
              <w:t>г. Гатчина, Пушкинское шоссе, д. 15 А</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500-00-47</w:t>
            </w:r>
          </w:p>
        </w:tc>
      </w:tr>
      <w:tr w:rsidR="00287474" w:rsidRPr="00287474" w:rsidTr="005A31BB">
        <w:trPr>
          <w:trHeight w:hRule="exact" w:val="711"/>
          <w:jc w:val="center"/>
        </w:trPr>
        <w:tc>
          <w:tcPr>
            <w:tcW w:w="709" w:type="dxa"/>
            <w:vMerge/>
            <w:shd w:val="clear" w:color="auto" w:fill="FFFFFF"/>
            <w:vAlign w:val="center"/>
          </w:tcPr>
          <w:p w:rsidR="00287474" w:rsidRPr="00287474" w:rsidRDefault="00287474" w:rsidP="00287474">
            <w:pPr>
              <w:widowControl w:val="0"/>
              <w:suppressAutoHyphens/>
              <w:contextualSpacing/>
              <w:jc w:val="center"/>
              <w:rPr>
                <w:sz w:val="20"/>
                <w:szCs w:val="20"/>
                <w:lang w:eastAsia="ar-SA"/>
              </w:rPr>
            </w:pPr>
          </w:p>
        </w:tc>
        <w:tc>
          <w:tcPr>
            <w:tcW w:w="2270" w:type="dxa"/>
            <w:shd w:val="clear" w:color="auto" w:fill="FFFFFF"/>
            <w:vAlign w:val="center"/>
          </w:tcPr>
          <w:p w:rsidR="00287474" w:rsidRPr="00287474" w:rsidRDefault="00287474" w:rsidP="00287474">
            <w:pPr>
              <w:widowControl w:val="0"/>
              <w:suppressAutoHyphens/>
              <w:spacing w:after="200"/>
              <w:jc w:val="center"/>
              <w:rPr>
                <w:sz w:val="20"/>
                <w:szCs w:val="20"/>
              </w:rPr>
            </w:pPr>
            <w:r w:rsidRPr="00287474">
              <w:rPr>
                <w:sz w:val="20"/>
                <w:szCs w:val="20"/>
              </w:rPr>
              <w:t>Филиал ГБУ ЛО «МФЦ» «Гатчинский» - отдел «Аэродром»</w:t>
            </w:r>
          </w:p>
        </w:tc>
        <w:tc>
          <w:tcPr>
            <w:tcW w:w="3683" w:type="dxa"/>
            <w:shd w:val="clear" w:color="auto" w:fill="FFFFFF"/>
            <w:vAlign w:val="center"/>
          </w:tcPr>
          <w:p w:rsidR="00287474" w:rsidRPr="00287474" w:rsidRDefault="00287474" w:rsidP="00287474">
            <w:pPr>
              <w:shd w:val="clear" w:color="auto" w:fill="FFFFFF"/>
              <w:spacing w:before="100" w:beforeAutospacing="1" w:after="200" w:afterAutospacing="1"/>
              <w:jc w:val="center"/>
              <w:rPr>
                <w:sz w:val="20"/>
                <w:szCs w:val="20"/>
              </w:rPr>
            </w:pPr>
            <w:r w:rsidRPr="00287474">
              <w:rPr>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500-00-47</w:t>
            </w:r>
          </w:p>
        </w:tc>
      </w:tr>
      <w:tr w:rsidR="00287474" w:rsidRPr="00287474" w:rsidTr="005A31BB">
        <w:trPr>
          <w:trHeight w:hRule="exact" w:val="711"/>
          <w:jc w:val="center"/>
        </w:trPr>
        <w:tc>
          <w:tcPr>
            <w:tcW w:w="709" w:type="dxa"/>
            <w:vMerge/>
            <w:shd w:val="clear" w:color="auto" w:fill="FFFFFF"/>
            <w:vAlign w:val="center"/>
          </w:tcPr>
          <w:p w:rsidR="00287474" w:rsidRPr="00287474" w:rsidRDefault="00287474" w:rsidP="00287474">
            <w:pPr>
              <w:widowControl w:val="0"/>
              <w:suppressAutoHyphens/>
              <w:contextualSpacing/>
              <w:jc w:val="center"/>
              <w:rPr>
                <w:sz w:val="20"/>
                <w:szCs w:val="20"/>
                <w:lang w:eastAsia="ar-SA"/>
              </w:rPr>
            </w:pPr>
          </w:p>
        </w:tc>
        <w:tc>
          <w:tcPr>
            <w:tcW w:w="2270" w:type="dxa"/>
            <w:shd w:val="clear" w:color="auto" w:fill="FFFFFF"/>
            <w:vAlign w:val="center"/>
          </w:tcPr>
          <w:p w:rsidR="00287474" w:rsidRPr="00287474" w:rsidRDefault="00287474" w:rsidP="00287474">
            <w:pPr>
              <w:widowControl w:val="0"/>
              <w:suppressAutoHyphens/>
              <w:spacing w:after="200"/>
              <w:jc w:val="center"/>
              <w:rPr>
                <w:sz w:val="20"/>
                <w:szCs w:val="20"/>
              </w:rPr>
            </w:pPr>
            <w:r w:rsidRPr="00287474">
              <w:rPr>
                <w:sz w:val="20"/>
                <w:szCs w:val="20"/>
              </w:rPr>
              <w:t>Филиал ГБУ ЛО «МФЦ» «Гатчинский» - отдел «Сиверский»</w:t>
            </w:r>
          </w:p>
        </w:tc>
        <w:tc>
          <w:tcPr>
            <w:tcW w:w="3683" w:type="dxa"/>
            <w:shd w:val="clear" w:color="auto" w:fill="FFFFFF"/>
            <w:vAlign w:val="center"/>
          </w:tcPr>
          <w:p w:rsidR="00287474" w:rsidRPr="00287474" w:rsidRDefault="00287474" w:rsidP="00287474">
            <w:pPr>
              <w:shd w:val="clear" w:color="auto" w:fill="FFFFFF"/>
              <w:spacing w:before="100" w:beforeAutospacing="1" w:after="200" w:afterAutospacing="1"/>
              <w:jc w:val="center"/>
              <w:rPr>
                <w:sz w:val="20"/>
                <w:szCs w:val="20"/>
              </w:rPr>
            </w:pPr>
            <w:r w:rsidRPr="00287474">
              <w:rPr>
                <w:sz w:val="20"/>
                <w:szCs w:val="20"/>
              </w:rPr>
              <w:t>188330, Россия, Ленинградская область, Гатчинский район, пгт. Сиверский, ул. 123 Дивизии, д. 8</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500-00-47</w:t>
            </w:r>
          </w:p>
        </w:tc>
      </w:tr>
      <w:tr w:rsidR="00287474" w:rsidRPr="00287474" w:rsidTr="005A31BB">
        <w:trPr>
          <w:trHeight w:hRule="exact" w:val="711"/>
          <w:jc w:val="center"/>
        </w:trPr>
        <w:tc>
          <w:tcPr>
            <w:tcW w:w="709" w:type="dxa"/>
            <w:vMerge/>
            <w:shd w:val="clear" w:color="auto" w:fill="FFFFFF"/>
            <w:vAlign w:val="center"/>
          </w:tcPr>
          <w:p w:rsidR="00287474" w:rsidRPr="00287474" w:rsidRDefault="00287474" w:rsidP="00287474">
            <w:pPr>
              <w:widowControl w:val="0"/>
              <w:suppressAutoHyphens/>
              <w:contextualSpacing/>
              <w:jc w:val="center"/>
              <w:rPr>
                <w:sz w:val="20"/>
                <w:szCs w:val="20"/>
                <w:lang w:eastAsia="ar-SA"/>
              </w:rPr>
            </w:pPr>
          </w:p>
        </w:tc>
        <w:tc>
          <w:tcPr>
            <w:tcW w:w="2270" w:type="dxa"/>
            <w:shd w:val="clear" w:color="auto" w:fill="FFFFFF"/>
            <w:vAlign w:val="center"/>
          </w:tcPr>
          <w:p w:rsidR="00287474" w:rsidRPr="00287474" w:rsidRDefault="00287474" w:rsidP="00287474">
            <w:pPr>
              <w:widowControl w:val="0"/>
              <w:suppressAutoHyphens/>
              <w:spacing w:after="200"/>
              <w:jc w:val="center"/>
              <w:rPr>
                <w:sz w:val="20"/>
                <w:szCs w:val="20"/>
              </w:rPr>
            </w:pPr>
            <w:r w:rsidRPr="00287474">
              <w:rPr>
                <w:sz w:val="20"/>
                <w:szCs w:val="20"/>
              </w:rPr>
              <w:t>Филиал ГБУ ЛО «МФЦ» «Гатчинский» - отдел «Коммунар»</w:t>
            </w:r>
          </w:p>
        </w:tc>
        <w:tc>
          <w:tcPr>
            <w:tcW w:w="3683" w:type="dxa"/>
            <w:shd w:val="clear" w:color="auto" w:fill="FFFFFF"/>
            <w:vAlign w:val="center"/>
          </w:tcPr>
          <w:p w:rsidR="00287474" w:rsidRPr="00287474" w:rsidRDefault="00287474" w:rsidP="00287474">
            <w:pPr>
              <w:shd w:val="clear" w:color="auto" w:fill="FFFFFF"/>
              <w:spacing w:before="100" w:beforeAutospacing="1" w:after="200" w:afterAutospacing="1"/>
              <w:jc w:val="center"/>
              <w:rPr>
                <w:sz w:val="20"/>
                <w:szCs w:val="20"/>
              </w:rPr>
            </w:pPr>
            <w:r w:rsidRPr="00287474">
              <w:rPr>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500-00-47</w:t>
            </w:r>
          </w:p>
        </w:tc>
      </w:tr>
      <w:tr w:rsidR="00287474" w:rsidRPr="00287474" w:rsidTr="005A31BB">
        <w:trPr>
          <w:trHeight w:hRule="exact" w:val="343"/>
          <w:jc w:val="center"/>
        </w:trPr>
        <w:tc>
          <w:tcPr>
            <w:tcW w:w="10206" w:type="dxa"/>
            <w:gridSpan w:val="5"/>
            <w:shd w:val="clear" w:color="auto" w:fill="FFFFFF"/>
            <w:vAlign w:val="center"/>
          </w:tcPr>
          <w:p w:rsidR="00287474" w:rsidRPr="00287474" w:rsidRDefault="00287474" w:rsidP="00287474">
            <w:pPr>
              <w:widowControl w:val="0"/>
              <w:suppressAutoHyphens/>
              <w:jc w:val="center"/>
              <w:rPr>
                <w:b/>
                <w:sz w:val="20"/>
                <w:szCs w:val="20"/>
                <w:lang w:eastAsia="ar-SA"/>
              </w:rPr>
            </w:pPr>
            <w:r w:rsidRPr="00287474">
              <w:rPr>
                <w:b/>
                <w:bCs/>
                <w:sz w:val="20"/>
                <w:szCs w:val="20"/>
                <w:lang w:eastAsia="ar-SA"/>
              </w:rPr>
              <w:t xml:space="preserve">Предоставление услуг в </w:t>
            </w:r>
            <w:r w:rsidRPr="00287474">
              <w:rPr>
                <w:b/>
                <w:sz w:val="20"/>
                <w:szCs w:val="20"/>
                <w:lang w:eastAsia="ar-SA"/>
              </w:rPr>
              <w:t xml:space="preserve">Кингисеппском районе </w:t>
            </w:r>
            <w:r w:rsidRPr="00287474">
              <w:rPr>
                <w:b/>
                <w:bCs/>
                <w:sz w:val="20"/>
                <w:szCs w:val="20"/>
                <w:lang w:eastAsia="ar-SA"/>
              </w:rPr>
              <w:t>Ленинградской области</w:t>
            </w:r>
          </w:p>
        </w:tc>
      </w:tr>
      <w:tr w:rsidR="00287474" w:rsidRPr="00287474" w:rsidTr="005A31BB">
        <w:trPr>
          <w:trHeight w:hRule="exact" w:val="794"/>
          <w:jc w:val="center"/>
        </w:trPr>
        <w:tc>
          <w:tcPr>
            <w:tcW w:w="709" w:type="dxa"/>
            <w:shd w:val="clear" w:color="auto" w:fill="FFFFFF"/>
            <w:vAlign w:val="center"/>
          </w:tcPr>
          <w:p w:rsidR="00287474" w:rsidRPr="00287474" w:rsidRDefault="00287474" w:rsidP="00287474">
            <w:pPr>
              <w:widowControl w:val="0"/>
              <w:suppressAutoHyphens/>
              <w:spacing w:after="200" w:line="276" w:lineRule="auto"/>
              <w:ind w:left="-10"/>
              <w:contextualSpacing/>
              <w:jc w:val="center"/>
              <w:rPr>
                <w:sz w:val="20"/>
                <w:szCs w:val="20"/>
                <w:lang w:eastAsia="ar-SA"/>
              </w:rPr>
            </w:pPr>
            <w:r w:rsidRPr="00287474">
              <w:rPr>
                <w:sz w:val="20"/>
                <w:szCs w:val="20"/>
                <w:lang w:eastAsia="ar-SA"/>
              </w:rPr>
              <w:t>7</w:t>
            </w:r>
          </w:p>
        </w:tc>
        <w:tc>
          <w:tcPr>
            <w:tcW w:w="2270" w:type="dxa"/>
            <w:shd w:val="clear" w:color="auto" w:fill="FFFFFF"/>
            <w:vAlign w:val="center"/>
          </w:tcPr>
          <w:p w:rsidR="00287474" w:rsidRPr="00287474" w:rsidRDefault="00287474" w:rsidP="00287474">
            <w:pPr>
              <w:widowControl w:val="0"/>
              <w:suppressAutoHyphens/>
              <w:jc w:val="center"/>
              <w:rPr>
                <w:sz w:val="20"/>
                <w:szCs w:val="20"/>
              </w:rPr>
            </w:pPr>
            <w:r w:rsidRPr="00287474">
              <w:rPr>
                <w:sz w:val="20"/>
                <w:szCs w:val="20"/>
              </w:rPr>
              <w:t>Филиал ГБУ ЛО «МФЦ» «Кингисеппский»</w:t>
            </w:r>
          </w:p>
          <w:p w:rsidR="00287474" w:rsidRPr="00287474" w:rsidRDefault="00287474" w:rsidP="00287474">
            <w:pPr>
              <w:widowControl w:val="0"/>
              <w:suppressAutoHyphens/>
              <w:jc w:val="center"/>
              <w:rPr>
                <w:sz w:val="20"/>
                <w:szCs w:val="20"/>
              </w:rPr>
            </w:pPr>
          </w:p>
        </w:tc>
        <w:tc>
          <w:tcPr>
            <w:tcW w:w="3683" w:type="dxa"/>
            <w:shd w:val="clear" w:color="auto" w:fill="FFFFFF"/>
            <w:vAlign w:val="center"/>
          </w:tcPr>
          <w:p w:rsidR="00287474" w:rsidRPr="00287474" w:rsidRDefault="00287474" w:rsidP="00287474">
            <w:pPr>
              <w:ind w:firstLine="87"/>
              <w:jc w:val="center"/>
              <w:rPr>
                <w:sz w:val="20"/>
                <w:szCs w:val="20"/>
              </w:rPr>
            </w:pPr>
            <w:r w:rsidRPr="00287474">
              <w:rPr>
                <w:sz w:val="20"/>
                <w:szCs w:val="20"/>
              </w:rPr>
              <w:t>188480, Россия, Ленинградская область, Кингисеппский район,  г. Кингисепп,</w:t>
            </w:r>
          </w:p>
          <w:p w:rsidR="00287474" w:rsidRPr="00287474" w:rsidRDefault="00287474" w:rsidP="00287474">
            <w:pPr>
              <w:widowControl w:val="0"/>
              <w:suppressAutoHyphens/>
              <w:jc w:val="center"/>
              <w:rPr>
                <w:sz w:val="20"/>
                <w:szCs w:val="20"/>
              </w:rPr>
            </w:pPr>
            <w:r w:rsidRPr="00287474">
              <w:rPr>
                <w:sz w:val="20"/>
                <w:szCs w:val="20"/>
              </w:rPr>
              <w:t>ул. Карла Маркса, д. 43</w:t>
            </w:r>
          </w:p>
        </w:tc>
        <w:tc>
          <w:tcPr>
            <w:tcW w:w="2125" w:type="dxa"/>
            <w:shd w:val="clear" w:color="auto" w:fill="FFFFFF"/>
            <w:vAlign w:val="center"/>
          </w:tcPr>
          <w:p w:rsidR="00287474" w:rsidRPr="00287474" w:rsidRDefault="00287474" w:rsidP="00287474">
            <w:pPr>
              <w:widowControl w:val="0"/>
              <w:suppressAutoHyphens/>
              <w:rPr>
                <w:bCs/>
                <w:sz w:val="20"/>
                <w:szCs w:val="20"/>
                <w:lang w:eastAsia="ar-SA"/>
              </w:rPr>
            </w:pPr>
            <w:r w:rsidRPr="00287474">
              <w:rPr>
                <w:bCs/>
                <w:sz w:val="20"/>
                <w:szCs w:val="20"/>
                <w:lang w:eastAsia="ar-SA"/>
              </w:rPr>
              <w:t xml:space="preserve">        С 9.00 до 21.00</w:t>
            </w:r>
          </w:p>
          <w:p w:rsidR="00287474" w:rsidRPr="00287474" w:rsidRDefault="00287474" w:rsidP="00287474">
            <w:pPr>
              <w:widowControl w:val="0"/>
              <w:suppressAutoHyphens/>
              <w:jc w:val="center"/>
              <w:rPr>
                <w:bCs/>
                <w:sz w:val="20"/>
                <w:szCs w:val="20"/>
                <w:lang w:eastAsia="ar-SA"/>
              </w:rPr>
            </w:pPr>
            <w:r w:rsidRPr="00287474">
              <w:rPr>
                <w:bCs/>
                <w:color w:val="000000"/>
                <w:sz w:val="20"/>
                <w:szCs w:val="20"/>
              </w:rPr>
              <w:t>ежедневно,</w:t>
            </w:r>
          </w:p>
          <w:p w:rsidR="00287474" w:rsidRPr="00287474" w:rsidRDefault="00287474" w:rsidP="00287474">
            <w:pPr>
              <w:widowControl w:val="0"/>
              <w:suppressAutoHyphens/>
              <w:jc w:val="center"/>
              <w:rPr>
                <w:sz w:val="20"/>
                <w:szCs w:val="20"/>
                <w:u w:val="single"/>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ascii="Courier New" w:hAnsi="Courier New" w:cs="Courier New"/>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312"/>
          <w:jc w:val="center"/>
        </w:trPr>
        <w:tc>
          <w:tcPr>
            <w:tcW w:w="10206" w:type="dxa"/>
            <w:gridSpan w:val="5"/>
            <w:shd w:val="clear" w:color="auto" w:fill="FFFFFF"/>
            <w:vAlign w:val="center"/>
          </w:tcPr>
          <w:p w:rsidR="00287474" w:rsidRPr="00287474" w:rsidRDefault="00287474" w:rsidP="00287474">
            <w:pPr>
              <w:widowControl w:val="0"/>
              <w:suppressAutoHyphens/>
              <w:jc w:val="center"/>
              <w:rPr>
                <w:rFonts w:eastAsia="Calibri"/>
                <w:b/>
                <w:sz w:val="20"/>
                <w:szCs w:val="20"/>
                <w:shd w:val="clear" w:color="auto" w:fill="FFFFFF"/>
                <w:lang w:eastAsia="en-US"/>
              </w:rPr>
            </w:pPr>
            <w:r w:rsidRPr="00287474">
              <w:rPr>
                <w:rFonts w:eastAsia="Calibri"/>
                <w:b/>
                <w:sz w:val="20"/>
                <w:szCs w:val="20"/>
                <w:shd w:val="clear" w:color="auto" w:fill="FFFFFF"/>
                <w:lang w:eastAsia="en-US"/>
              </w:rPr>
              <w:t>Предоставление услуг в Киришском районе Ленинградской области</w:t>
            </w:r>
          </w:p>
        </w:tc>
      </w:tr>
      <w:tr w:rsidR="00287474" w:rsidRPr="00287474" w:rsidTr="005A31BB">
        <w:trPr>
          <w:trHeight w:hRule="exact" w:val="822"/>
          <w:jc w:val="center"/>
        </w:trPr>
        <w:tc>
          <w:tcPr>
            <w:tcW w:w="709" w:type="dxa"/>
            <w:shd w:val="clear" w:color="auto" w:fill="FFFFFF"/>
            <w:vAlign w:val="center"/>
          </w:tcPr>
          <w:p w:rsidR="00287474" w:rsidRPr="00287474" w:rsidRDefault="00287474" w:rsidP="00287474">
            <w:pPr>
              <w:widowControl w:val="0"/>
              <w:suppressAutoHyphens/>
              <w:spacing w:after="200" w:line="276" w:lineRule="auto"/>
              <w:ind w:left="-10"/>
              <w:contextualSpacing/>
              <w:jc w:val="center"/>
              <w:rPr>
                <w:sz w:val="20"/>
                <w:szCs w:val="20"/>
                <w:lang w:eastAsia="ar-SA"/>
              </w:rPr>
            </w:pPr>
            <w:r w:rsidRPr="00287474">
              <w:rPr>
                <w:sz w:val="20"/>
                <w:szCs w:val="20"/>
                <w:lang w:eastAsia="ar-SA"/>
              </w:rPr>
              <w:t>8</w:t>
            </w:r>
          </w:p>
        </w:tc>
        <w:tc>
          <w:tcPr>
            <w:tcW w:w="2270" w:type="dxa"/>
            <w:shd w:val="clear" w:color="auto" w:fill="FFFFFF"/>
            <w:vAlign w:val="center"/>
          </w:tcPr>
          <w:p w:rsidR="00287474" w:rsidRPr="00287474" w:rsidRDefault="00287474" w:rsidP="00287474">
            <w:pPr>
              <w:widowControl w:val="0"/>
              <w:suppressAutoHyphens/>
              <w:spacing w:after="200" w:line="276" w:lineRule="auto"/>
              <w:jc w:val="center"/>
              <w:rPr>
                <w:sz w:val="20"/>
                <w:szCs w:val="20"/>
              </w:rPr>
            </w:pPr>
            <w:r w:rsidRPr="00287474">
              <w:rPr>
                <w:sz w:val="20"/>
                <w:szCs w:val="20"/>
              </w:rPr>
              <w:t>Филиал ГБУ ЛО «МФЦ» «Киришский»</w:t>
            </w:r>
          </w:p>
        </w:tc>
        <w:tc>
          <w:tcPr>
            <w:tcW w:w="3683" w:type="dxa"/>
            <w:shd w:val="clear" w:color="auto" w:fill="FFFFFF"/>
            <w:vAlign w:val="center"/>
          </w:tcPr>
          <w:p w:rsidR="00287474" w:rsidRPr="00287474" w:rsidRDefault="00287474" w:rsidP="00287474">
            <w:pPr>
              <w:widowControl w:val="0"/>
              <w:suppressAutoHyphens/>
              <w:spacing w:after="200" w:line="276" w:lineRule="auto"/>
              <w:jc w:val="center"/>
              <w:rPr>
                <w:sz w:val="20"/>
                <w:szCs w:val="20"/>
              </w:rPr>
            </w:pPr>
            <w:r w:rsidRPr="00287474">
              <w:rPr>
                <w:sz w:val="20"/>
                <w:szCs w:val="20"/>
              </w:rPr>
              <w:t>187110, Россия, Ленинградская область, Киришский район, г. Кириши, ул. Строителей, д. 2</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500-00-47</w:t>
            </w:r>
          </w:p>
        </w:tc>
      </w:tr>
      <w:tr w:rsidR="00287474" w:rsidRPr="00287474" w:rsidTr="005A31BB">
        <w:trPr>
          <w:trHeight w:hRule="exact" w:val="343"/>
          <w:jc w:val="center"/>
        </w:trPr>
        <w:tc>
          <w:tcPr>
            <w:tcW w:w="10206" w:type="dxa"/>
            <w:gridSpan w:val="5"/>
            <w:shd w:val="clear" w:color="auto" w:fill="FFFFFF"/>
            <w:vAlign w:val="center"/>
          </w:tcPr>
          <w:p w:rsidR="00287474" w:rsidRPr="00287474" w:rsidRDefault="00287474" w:rsidP="00287474">
            <w:pPr>
              <w:widowControl w:val="0"/>
              <w:suppressAutoHyphens/>
              <w:jc w:val="center"/>
              <w:rPr>
                <w:b/>
                <w:bCs/>
                <w:sz w:val="20"/>
                <w:szCs w:val="20"/>
                <w:lang w:eastAsia="ar-SA"/>
              </w:rPr>
            </w:pPr>
            <w:r w:rsidRPr="00287474">
              <w:rPr>
                <w:b/>
                <w:bCs/>
                <w:sz w:val="20"/>
                <w:szCs w:val="20"/>
                <w:lang w:eastAsia="ar-SA"/>
              </w:rPr>
              <w:t xml:space="preserve">Предоставление услуг в </w:t>
            </w:r>
            <w:r w:rsidRPr="00287474">
              <w:rPr>
                <w:b/>
                <w:sz w:val="20"/>
                <w:szCs w:val="20"/>
                <w:lang w:eastAsia="ar-SA"/>
              </w:rPr>
              <w:t xml:space="preserve">Кировском районе </w:t>
            </w:r>
            <w:r w:rsidRPr="00287474">
              <w:rPr>
                <w:b/>
                <w:bCs/>
                <w:sz w:val="20"/>
                <w:szCs w:val="20"/>
                <w:lang w:eastAsia="ar-SA"/>
              </w:rPr>
              <w:t>Ленинградской области</w:t>
            </w:r>
          </w:p>
        </w:tc>
      </w:tr>
      <w:tr w:rsidR="00287474" w:rsidRPr="00287474" w:rsidTr="005A31BB">
        <w:trPr>
          <w:trHeight w:hRule="exact" w:val="782"/>
          <w:jc w:val="center"/>
        </w:trPr>
        <w:tc>
          <w:tcPr>
            <w:tcW w:w="709" w:type="dxa"/>
            <w:vMerge w:val="restart"/>
            <w:shd w:val="clear" w:color="auto" w:fill="FFFFFF"/>
            <w:vAlign w:val="center"/>
          </w:tcPr>
          <w:p w:rsidR="00287474" w:rsidRPr="00287474" w:rsidRDefault="00287474" w:rsidP="00287474">
            <w:pPr>
              <w:widowControl w:val="0"/>
              <w:suppressAutoHyphens/>
              <w:spacing w:after="200"/>
              <w:ind w:left="-10"/>
              <w:contextualSpacing/>
              <w:jc w:val="center"/>
              <w:rPr>
                <w:sz w:val="20"/>
                <w:szCs w:val="20"/>
                <w:lang w:eastAsia="ar-SA"/>
              </w:rPr>
            </w:pPr>
            <w:r w:rsidRPr="00287474">
              <w:rPr>
                <w:sz w:val="20"/>
                <w:szCs w:val="20"/>
                <w:lang w:eastAsia="ar-SA"/>
              </w:rPr>
              <w:t>9</w:t>
            </w:r>
          </w:p>
        </w:tc>
        <w:tc>
          <w:tcPr>
            <w:tcW w:w="2270" w:type="dxa"/>
            <w:shd w:val="clear" w:color="auto" w:fill="FFFFFF"/>
            <w:vAlign w:val="center"/>
          </w:tcPr>
          <w:p w:rsidR="00287474" w:rsidRPr="00287474" w:rsidRDefault="00287474" w:rsidP="00287474">
            <w:pPr>
              <w:widowControl w:val="0"/>
              <w:suppressAutoHyphens/>
              <w:jc w:val="center"/>
              <w:rPr>
                <w:sz w:val="20"/>
                <w:szCs w:val="20"/>
              </w:rPr>
            </w:pPr>
            <w:r w:rsidRPr="00287474">
              <w:rPr>
                <w:sz w:val="20"/>
                <w:szCs w:val="20"/>
              </w:rPr>
              <w:t>Филиал ГБУ ЛО «МФЦ» «Кировский»</w:t>
            </w:r>
          </w:p>
          <w:p w:rsidR="00287474" w:rsidRPr="00287474" w:rsidRDefault="00287474" w:rsidP="00287474">
            <w:pPr>
              <w:widowControl w:val="0"/>
              <w:suppressAutoHyphens/>
              <w:jc w:val="center"/>
              <w:rPr>
                <w:sz w:val="20"/>
                <w:szCs w:val="20"/>
              </w:rPr>
            </w:pPr>
          </w:p>
        </w:tc>
        <w:tc>
          <w:tcPr>
            <w:tcW w:w="3683" w:type="dxa"/>
            <w:shd w:val="clear" w:color="auto" w:fill="FFFFFF"/>
            <w:vAlign w:val="center"/>
          </w:tcPr>
          <w:p w:rsidR="00287474" w:rsidRPr="00287474" w:rsidRDefault="00287474" w:rsidP="00287474">
            <w:pPr>
              <w:widowControl w:val="0"/>
              <w:suppressAutoHyphens/>
              <w:jc w:val="center"/>
              <w:rPr>
                <w:color w:val="000000"/>
                <w:sz w:val="20"/>
                <w:szCs w:val="20"/>
              </w:rPr>
            </w:pPr>
            <w:r w:rsidRPr="00287474">
              <w:rPr>
                <w:color w:val="000000"/>
                <w:sz w:val="20"/>
                <w:szCs w:val="20"/>
              </w:rPr>
              <w:t>187342, Россия, Ленинградская область, г. Кировск, ул. Набережная 29А</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ascii="Courier New" w:hAnsi="Courier New" w:cs="Courier New"/>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1014"/>
          <w:jc w:val="center"/>
        </w:trPr>
        <w:tc>
          <w:tcPr>
            <w:tcW w:w="709" w:type="dxa"/>
            <w:vMerge/>
            <w:shd w:val="clear" w:color="auto" w:fill="FFFFFF"/>
            <w:vAlign w:val="center"/>
          </w:tcPr>
          <w:p w:rsidR="00287474" w:rsidRPr="00287474" w:rsidRDefault="00287474" w:rsidP="00287474">
            <w:pPr>
              <w:widowControl w:val="0"/>
              <w:suppressAutoHyphens/>
              <w:spacing w:after="200" w:line="276" w:lineRule="auto"/>
              <w:ind w:left="-10"/>
              <w:contextualSpacing/>
              <w:jc w:val="center"/>
              <w:rPr>
                <w:sz w:val="20"/>
                <w:szCs w:val="20"/>
                <w:lang w:eastAsia="ar-SA"/>
              </w:rPr>
            </w:pPr>
          </w:p>
        </w:tc>
        <w:tc>
          <w:tcPr>
            <w:tcW w:w="2270" w:type="dxa"/>
            <w:shd w:val="clear" w:color="auto" w:fill="FFFFFF"/>
            <w:vAlign w:val="center"/>
          </w:tcPr>
          <w:p w:rsidR="00287474" w:rsidRPr="00287474" w:rsidRDefault="00287474" w:rsidP="00287474">
            <w:pPr>
              <w:widowControl w:val="0"/>
              <w:suppressAutoHyphens/>
              <w:jc w:val="center"/>
              <w:rPr>
                <w:sz w:val="20"/>
                <w:szCs w:val="20"/>
              </w:rPr>
            </w:pPr>
            <w:r w:rsidRPr="00287474">
              <w:rPr>
                <w:sz w:val="20"/>
                <w:szCs w:val="20"/>
              </w:rPr>
              <w:t>Филиал ГБУ ЛО «МФЦ» «Кировский» - отдел «Отрадное»</w:t>
            </w:r>
          </w:p>
        </w:tc>
        <w:tc>
          <w:tcPr>
            <w:tcW w:w="3683" w:type="dxa"/>
            <w:shd w:val="clear" w:color="auto" w:fill="FFFFFF"/>
            <w:vAlign w:val="center"/>
          </w:tcPr>
          <w:p w:rsidR="00287474" w:rsidRPr="00287474" w:rsidRDefault="00287474" w:rsidP="00287474">
            <w:pPr>
              <w:widowControl w:val="0"/>
              <w:suppressAutoHyphens/>
              <w:jc w:val="center"/>
              <w:rPr>
                <w:color w:val="000000"/>
                <w:sz w:val="20"/>
                <w:szCs w:val="20"/>
              </w:rPr>
            </w:pPr>
            <w:r w:rsidRPr="00287474">
              <w:rPr>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500-00-47</w:t>
            </w:r>
          </w:p>
        </w:tc>
      </w:tr>
      <w:tr w:rsidR="00287474" w:rsidRPr="00287474" w:rsidTr="005A31BB">
        <w:trPr>
          <w:trHeight w:hRule="exact" w:val="248"/>
          <w:jc w:val="center"/>
        </w:trPr>
        <w:tc>
          <w:tcPr>
            <w:tcW w:w="10206" w:type="dxa"/>
            <w:gridSpan w:val="5"/>
            <w:shd w:val="clear" w:color="auto" w:fill="FFFFFF"/>
            <w:vAlign w:val="center"/>
          </w:tcPr>
          <w:p w:rsidR="00287474" w:rsidRPr="00287474" w:rsidRDefault="00287474" w:rsidP="00287474">
            <w:pPr>
              <w:widowControl w:val="0"/>
              <w:suppressAutoHyphens/>
              <w:jc w:val="center"/>
              <w:rPr>
                <w:b/>
                <w:sz w:val="20"/>
                <w:szCs w:val="20"/>
                <w:lang w:eastAsia="ar-SA"/>
              </w:rPr>
            </w:pPr>
            <w:r w:rsidRPr="00287474">
              <w:rPr>
                <w:b/>
                <w:bCs/>
                <w:sz w:val="20"/>
                <w:szCs w:val="20"/>
                <w:lang w:eastAsia="ar-SA"/>
              </w:rPr>
              <w:t xml:space="preserve">Предоставление услуг в </w:t>
            </w:r>
            <w:r w:rsidRPr="00287474">
              <w:rPr>
                <w:b/>
                <w:sz w:val="20"/>
                <w:szCs w:val="20"/>
                <w:lang w:eastAsia="ar-SA"/>
              </w:rPr>
              <w:t xml:space="preserve">Лодейнопольском районе </w:t>
            </w:r>
            <w:r w:rsidRPr="00287474">
              <w:rPr>
                <w:b/>
                <w:bCs/>
                <w:sz w:val="20"/>
                <w:szCs w:val="20"/>
                <w:lang w:eastAsia="ar-SA"/>
              </w:rPr>
              <w:t>Ленинградской области</w:t>
            </w:r>
          </w:p>
        </w:tc>
      </w:tr>
      <w:tr w:rsidR="00287474" w:rsidRPr="00287474" w:rsidTr="005A31BB">
        <w:trPr>
          <w:trHeight w:hRule="exact" w:val="1024"/>
          <w:jc w:val="center"/>
        </w:trPr>
        <w:tc>
          <w:tcPr>
            <w:tcW w:w="709" w:type="dxa"/>
            <w:shd w:val="clear" w:color="auto" w:fill="FFFFFF"/>
            <w:vAlign w:val="center"/>
          </w:tcPr>
          <w:p w:rsidR="00287474" w:rsidRPr="00287474" w:rsidRDefault="00287474" w:rsidP="00287474">
            <w:pPr>
              <w:widowControl w:val="0"/>
              <w:suppressAutoHyphens/>
              <w:spacing w:after="200"/>
              <w:ind w:left="-10" w:firstLine="10"/>
              <w:contextualSpacing/>
              <w:jc w:val="center"/>
              <w:rPr>
                <w:sz w:val="20"/>
                <w:szCs w:val="20"/>
                <w:lang w:eastAsia="ar-SA"/>
              </w:rPr>
            </w:pPr>
            <w:r w:rsidRPr="00287474">
              <w:rPr>
                <w:sz w:val="20"/>
                <w:szCs w:val="20"/>
                <w:lang w:eastAsia="ar-SA"/>
              </w:rPr>
              <w:t>10</w:t>
            </w:r>
          </w:p>
        </w:tc>
        <w:tc>
          <w:tcPr>
            <w:tcW w:w="2270"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Филиал ГБУ ЛО «МФЦ»</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«Лодейнопольский»</w:t>
            </w:r>
          </w:p>
        </w:tc>
        <w:tc>
          <w:tcPr>
            <w:tcW w:w="3683"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187700, Россия,</w:t>
            </w:r>
          </w:p>
          <w:p w:rsidR="00287474" w:rsidRPr="00287474" w:rsidRDefault="00287474" w:rsidP="00287474">
            <w:pPr>
              <w:ind w:firstLine="87"/>
              <w:jc w:val="center"/>
              <w:rPr>
                <w:bCs/>
                <w:sz w:val="20"/>
                <w:szCs w:val="20"/>
                <w:lang w:eastAsia="ar-SA"/>
              </w:rPr>
            </w:pPr>
            <w:r w:rsidRPr="00287474">
              <w:rPr>
                <w:bCs/>
                <w:sz w:val="20"/>
                <w:szCs w:val="20"/>
                <w:lang w:eastAsia="ar-SA"/>
              </w:rPr>
              <w:t>Ленинградская область, Лодейнопольский район, г.Лодейное Поле, ул. Республиканская, д. 51</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ascii="Courier New" w:hAnsi="Courier New" w:cs="Courier New"/>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397"/>
          <w:jc w:val="center"/>
        </w:trPr>
        <w:tc>
          <w:tcPr>
            <w:tcW w:w="10206" w:type="dxa"/>
            <w:gridSpan w:val="5"/>
            <w:shd w:val="clear" w:color="auto" w:fill="FFFFFF"/>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b/>
                <w:bCs/>
                <w:sz w:val="20"/>
                <w:szCs w:val="20"/>
                <w:shd w:val="clear" w:color="auto" w:fill="FFFFFF"/>
                <w:lang w:eastAsia="en-US"/>
              </w:rPr>
              <w:t xml:space="preserve">Предоставление услуг в </w:t>
            </w:r>
            <w:r w:rsidRPr="00287474">
              <w:rPr>
                <w:rFonts w:eastAsia="Calibri"/>
                <w:b/>
                <w:sz w:val="20"/>
                <w:szCs w:val="20"/>
                <w:shd w:val="clear" w:color="auto" w:fill="FFFFFF"/>
                <w:lang w:eastAsia="en-US"/>
              </w:rPr>
              <w:t xml:space="preserve">Ломоносовском  районе </w:t>
            </w:r>
            <w:r w:rsidRPr="00287474">
              <w:rPr>
                <w:rFonts w:eastAsia="Calibri"/>
                <w:b/>
                <w:bCs/>
                <w:sz w:val="20"/>
                <w:szCs w:val="20"/>
                <w:shd w:val="clear" w:color="auto" w:fill="FFFFFF"/>
                <w:lang w:eastAsia="en-US"/>
              </w:rPr>
              <w:t>Ленинградской области</w:t>
            </w:r>
          </w:p>
        </w:tc>
      </w:tr>
      <w:tr w:rsidR="00287474" w:rsidRPr="00287474" w:rsidTr="005A31BB">
        <w:trPr>
          <w:trHeight w:hRule="exact" w:val="733"/>
          <w:jc w:val="center"/>
        </w:trPr>
        <w:tc>
          <w:tcPr>
            <w:tcW w:w="709" w:type="dxa"/>
            <w:shd w:val="clear" w:color="auto" w:fill="FFFFFF"/>
            <w:vAlign w:val="center"/>
          </w:tcPr>
          <w:p w:rsidR="00287474" w:rsidRPr="00287474" w:rsidRDefault="00287474" w:rsidP="00287474">
            <w:pPr>
              <w:widowControl w:val="0"/>
              <w:suppressAutoHyphens/>
              <w:spacing w:after="200" w:line="276" w:lineRule="auto"/>
              <w:ind w:left="-10" w:firstLine="10"/>
              <w:contextualSpacing/>
              <w:jc w:val="center"/>
              <w:rPr>
                <w:sz w:val="20"/>
                <w:szCs w:val="20"/>
                <w:lang w:eastAsia="ar-SA"/>
              </w:rPr>
            </w:pPr>
            <w:r w:rsidRPr="00287474">
              <w:rPr>
                <w:sz w:val="20"/>
                <w:szCs w:val="20"/>
                <w:lang w:eastAsia="ar-SA"/>
              </w:rPr>
              <w:t>11</w:t>
            </w:r>
          </w:p>
        </w:tc>
        <w:tc>
          <w:tcPr>
            <w:tcW w:w="2270"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Филиал ГБУ ЛО «МФЦ»</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«Ломоносовский»</w:t>
            </w:r>
          </w:p>
        </w:tc>
        <w:tc>
          <w:tcPr>
            <w:tcW w:w="3683" w:type="dxa"/>
            <w:shd w:val="clear" w:color="auto" w:fill="FFFFFF"/>
            <w:vAlign w:val="center"/>
          </w:tcPr>
          <w:p w:rsidR="00287474" w:rsidRPr="00287474" w:rsidRDefault="00287474" w:rsidP="00287474">
            <w:pPr>
              <w:ind w:firstLine="87"/>
              <w:jc w:val="center"/>
              <w:rPr>
                <w:sz w:val="20"/>
                <w:szCs w:val="20"/>
              </w:rPr>
            </w:pPr>
            <w:r w:rsidRPr="00287474">
              <w:rPr>
                <w:bCs/>
                <w:sz w:val="20"/>
                <w:szCs w:val="20"/>
                <w:lang w:eastAsia="ar-SA"/>
              </w:rPr>
              <w:t>188412, г. Санкт-Петербург, г. Ломоносов, Дворцовый проспект, д. 57/11</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color w:val="000000"/>
                <w:sz w:val="20"/>
                <w:szCs w:val="20"/>
              </w:rPr>
              <w:t>ежедневно,</w:t>
            </w:r>
          </w:p>
          <w:p w:rsidR="00287474" w:rsidRPr="00287474" w:rsidRDefault="00287474" w:rsidP="00287474">
            <w:pPr>
              <w:widowControl w:val="0"/>
              <w:suppressAutoHyphens/>
              <w:jc w:val="center"/>
              <w:rPr>
                <w:rFonts w:ascii="Calibri" w:eastAsia="Calibri" w:hAnsi="Calibri"/>
                <w:sz w:val="20"/>
                <w:szCs w:val="20"/>
                <w:lang w:eastAsia="en-US"/>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ascii="Courier New" w:hAnsi="Courier New" w:cs="Courier New"/>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397"/>
          <w:jc w:val="center"/>
        </w:trPr>
        <w:tc>
          <w:tcPr>
            <w:tcW w:w="10206" w:type="dxa"/>
            <w:gridSpan w:val="5"/>
            <w:shd w:val="clear" w:color="auto" w:fill="FFFFFF"/>
            <w:vAlign w:val="center"/>
          </w:tcPr>
          <w:p w:rsidR="00287474" w:rsidRPr="00287474" w:rsidRDefault="00287474" w:rsidP="00287474">
            <w:pPr>
              <w:widowControl w:val="0"/>
              <w:suppressAutoHyphens/>
              <w:jc w:val="center"/>
              <w:rPr>
                <w:rFonts w:eastAsia="Calibri"/>
                <w:b/>
                <w:sz w:val="20"/>
                <w:szCs w:val="20"/>
                <w:shd w:val="clear" w:color="auto" w:fill="FFFFFF"/>
                <w:lang w:eastAsia="en-US"/>
              </w:rPr>
            </w:pPr>
            <w:r w:rsidRPr="00287474">
              <w:rPr>
                <w:rFonts w:eastAsia="Calibri"/>
                <w:b/>
                <w:sz w:val="20"/>
                <w:szCs w:val="20"/>
                <w:shd w:val="clear" w:color="auto" w:fill="FFFFFF"/>
                <w:lang w:eastAsia="en-US"/>
              </w:rPr>
              <w:t>Предоставление услуг в Лужском районе Ленинградской области</w:t>
            </w:r>
          </w:p>
        </w:tc>
      </w:tr>
      <w:tr w:rsidR="00287474" w:rsidRPr="00287474" w:rsidTr="005A31BB">
        <w:trPr>
          <w:trHeight w:hRule="exact" w:val="862"/>
          <w:jc w:val="center"/>
        </w:trPr>
        <w:tc>
          <w:tcPr>
            <w:tcW w:w="709" w:type="dxa"/>
            <w:shd w:val="clear" w:color="auto" w:fill="FFFFFF"/>
            <w:vAlign w:val="center"/>
          </w:tcPr>
          <w:p w:rsidR="00287474" w:rsidRPr="00287474" w:rsidRDefault="00287474" w:rsidP="00287474">
            <w:pPr>
              <w:widowControl w:val="0"/>
              <w:suppressAutoHyphens/>
              <w:spacing w:after="200"/>
              <w:ind w:left="-10" w:firstLine="10"/>
              <w:contextualSpacing/>
              <w:jc w:val="center"/>
              <w:rPr>
                <w:sz w:val="20"/>
                <w:szCs w:val="20"/>
                <w:lang w:eastAsia="ar-SA"/>
              </w:rPr>
            </w:pPr>
            <w:r w:rsidRPr="00287474">
              <w:rPr>
                <w:sz w:val="20"/>
                <w:szCs w:val="20"/>
                <w:lang w:eastAsia="ar-SA"/>
              </w:rPr>
              <w:t>12</w:t>
            </w:r>
          </w:p>
        </w:tc>
        <w:tc>
          <w:tcPr>
            <w:tcW w:w="2270" w:type="dxa"/>
            <w:shd w:val="clear" w:color="auto" w:fill="FFFFFF"/>
            <w:vAlign w:val="center"/>
          </w:tcPr>
          <w:p w:rsidR="00287474" w:rsidRPr="00287474" w:rsidRDefault="00287474" w:rsidP="00287474">
            <w:pPr>
              <w:widowControl w:val="0"/>
              <w:suppressAutoHyphens/>
              <w:spacing w:after="200"/>
              <w:jc w:val="center"/>
              <w:rPr>
                <w:sz w:val="20"/>
                <w:szCs w:val="20"/>
              </w:rPr>
            </w:pPr>
            <w:r w:rsidRPr="00287474">
              <w:rPr>
                <w:sz w:val="20"/>
                <w:szCs w:val="20"/>
              </w:rPr>
              <w:t>Филиал ГБУ ЛО «МФЦ» «Лужский»</w:t>
            </w:r>
          </w:p>
        </w:tc>
        <w:tc>
          <w:tcPr>
            <w:tcW w:w="3683" w:type="dxa"/>
            <w:shd w:val="clear" w:color="auto" w:fill="FFFFFF"/>
            <w:vAlign w:val="center"/>
          </w:tcPr>
          <w:p w:rsidR="00287474" w:rsidRPr="00287474" w:rsidRDefault="00287474" w:rsidP="00287474">
            <w:pPr>
              <w:keepNext/>
              <w:shd w:val="clear" w:color="auto" w:fill="FFFFFF"/>
              <w:jc w:val="center"/>
              <w:outlineLvl w:val="1"/>
              <w:rPr>
                <w:sz w:val="20"/>
                <w:szCs w:val="20"/>
              </w:rPr>
            </w:pPr>
            <w:r w:rsidRPr="00287474">
              <w:rPr>
                <w:sz w:val="20"/>
                <w:szCs w:val="20"/>
              </w:rPr>
              <w:t>188230, Россия, Ленинградская область, Лужский район, г. Луга, ул. Миккели, д. 7, корп. 1</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500-00-47</w:t>
            </w:r>
          </w:p>
        </w:tc>
      </w:tr>
      <w:tr w:rsidR="00287474" w:rsidRPr="00287474" w:rsidTr="005A31BB">
        <w:trPr>
          <w:trHeight w:hRule="exact" w:val="259"/>
          <w:jc w:val="center"/>
        </w:trPr>
        <w:tc>
          <w:tcPr>
            <w:tcW w:w="10206" w:type="dxa"/>
            <w:gridSpan w:val="5"/>
            <w:shd w:val="clear" w:color="auto" w:fill="FFFFFF"/>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b/>
                <w:bCs/>
                <w:sz w:val="20"/>
                <w:szCs w:val="20"/>
                <w:shd w:val="clear" w:color="auto" w:fill="FFFFFF"/>
                <w:lang w:eastAsia="en-US"/>
              </w:rPr>
              <w:t xml:space="preserve">Предоставление услуг в </w:t>
            </w:r>
            <w:r w:rsidRPr="00287474">
              <w:rPr>
                <w:rFonts w:eastAsia="Calibri"/>
                <w:b/>
                <w:sz w:val="20"/>
                <w:szCs w:val="20"/>
                <w:shd w:val="clear" w:color="auto" w:fill="FFFFFF"/>
                <w:lang w:eastAsia="en-US"/>
              </w:rPr>
              <w:t xml:space="preserve">Подпорожском районе </w:t>
            </w:r>
            <w:r w:rsidRPr="00287474">
              <w:rPr>
                <w:rFonts w:eastAsia="Calibri"/>
                <w:b/>
                <w:bCs/>
                <w:sz w:val="20"/>
                <w:szCs w:val="20"/>
                <w:shd w:val="clear" w:color="auto" w:fill="FFFFFF"/>
                <w:lang w:eastAsia="en-US"/>
              </w:rPr>
              <w:t>Ленинградской области</w:t>
            </w:r>
          </w:p>
        </w:tc>
      </w:tr>
      <w:tr w:rsidR="00287474" w:rsidRPr="00287474" w:rsidTr="005A31BB">
        <w:trPr>
          <w:trHeight w:hRule="exact" w:val="892"/>
          <w:jc w:val="center"/>
        </w:trPr>
        <w:tc>
          <w:tcPr>
            <w:tcW w:w="709" w:type="dxa"/>
            <w:shd w:val="clear" w:color="auto" w:fill="FFFFFF"/>
            <w:vAlign w:val="center"/>
          </w:tcPr>
          <w:p w:rsidR="00287474" w:rsidRPr="00287474" w:rsidRDefault="00287474" w:rsidP="00287474">
            <w:pPr>
              <w:widowControl w:val="0"/>
              <w:suppressAutoHyphens/>
              <w:spacing w:after="200" w:line="276" w:lineRule="auto"/>
              <w:ind w:left="-10" w:firstLine="10"/>
              <w:contextualSpacing/>
              <w:jc w:val="center"/>
              <w:rPr>
                <w:sz w:val="20"/>
                <w:szCs w:val="20"/>
                <w:lang w:eastAsia="ar-SA"/>
              </w:rPr>
            </w:pPr>
            <w:r w:rsidRPr="00287474">
              <w:rPr>
                <w:sz w:val="20"/>
                <w:szCs w:val="20"/>
                <w:lang w:eastAsia="ar-SA"/>
              </w:rPr>
              <w:lastRenderedPageBreak/>
              <w:t>13</w:t>
            </w:r>
          </w:p>
        </w:tc>
        <w:tc>
          <w:tcPr>
            <w:tcW w:w="2270" w:type="dxa"/>
            <w:shd w:val="clear" w:color="auto" w:fill="FFFFFF"/>
            <w:vAlign w:val="center"/>
          </w:tcPr>
          <w:p w:rsidR="00287474" w:rsidRPr="00287474" w:rsidRDefault="00287474" w:rsidP="00287474">
            <w:pPr>
              <w:widowControl w:val="0"/>
              <w:suppressAutoHyphens/>
              <w:autoSpaceDN w:val="0"/>
              <w:jc w:val="center"/>
              <w:rPr>
                <w:color w:val="000000"/>
                <w:sz w:val="20"/>
                <w:szCs w:val="20"/>
              </w:rPr>
            </w:pPr>
            <w:r w:rsidRPr="00287474">
              <w:rPr>
                <w:color w:val="000000"/>
                <w:sz w:val="20"/>
                <w:szCs w:val="20"/>
              </w:rPr>
              <w:t>Филиал ГБУ ЛО «МФЦ» «</w:t>
            </w:r>
            <w:r w:rsidRPr="00287474">
              <w:rPr>
                <w:bCs/>
                <w:sz w:val="20"/>
                <w:szCs w:val="20"/>
                <w:lang w:eastAsia="ar-SA"/>
              </w:rPr>
              <w:t>Лодейнопольский</w:t>
            </w:r>
            <w:r w:rsidRPr="00287474">
              <w:rPr>
                <w:color w:val="000000"/>
                <w:sz w:val="20"/>
                <w:szCs w:val="20"/>
              </w:rPr>
              <w:t>»-отдел «Подпорожье»</w:t>
            </w:r>
          </w:p>
        </w:tc>
        <w:tc>
          <w:tcPr>
            <w:tcW w:w="3683" w:type="dxa"/>
            <w:shd w:val="clear" w:color="auto" w:fill="FFFFFF"/>
            <w:vAlign w:val="center"/>
          </w:tcPr>
          <w:p w:rsidR="00287474" w:rsidRPr="00287474" w:rsidRDefault="00287474" w:rsidP="00287474">
            <w:pPr>
              <w:shd w:val="clear" w:color="auto" w:fill="FFFFFF"/>
              <w:jc w:val="center"/>
              <w:rPr>
                <w:color w:val="000000"/>
                <w:sz w:val="20"/>
                <w:szCs w:val="20"/>
              </w:rPr>
            </w:pPr>
            <w:r w:rsidRPr="00287474">
              <w:rPr>
                <w:color w:val="000000"/>
                <w:sz w:val="20"/>
                <w:szCs w:val="20"/>
              </w:rPr>
              <w:t>187782, Ленинградская область, г. Подпорожье, ул. Октябрят д.3</w:t>
            </w:r>
          </w:p>
        </w:tc>
        <w:tc>
          <w:tcPr>
            <w:tcW w:w="2125" w:type="dxa"/>
            <w:shd w:val="clear" w:color="auto" w:fill="FFFFFF"/>
            <w:vAlign w:val="center"/>
          </w:tcPr>
          <w:p w:rsidR="00287474" w:rsidRPr="00287474" w:rsidRDefault="00287474" w:rsidP="00287474">
            <w:pPr>
              <w:jc w:val="center"/>
              <w:rPr>
                <w:color w:val="000000"/>
                <w:sz w:val="20"/>
                <w:szCs w:val="20"/>
              </w:rPr>
            </w:pPr>
            <w:r w:rsidRPr="00287474">
              <w:rPr>
                <w:bCs/>
                <w:color w:val="000000"/>
                <w:sz w:val="20"/>
                <w:szCs w:val="20"/>
              </w:rPr>
              <w:t>Понедельник - суббота с 9.00 до 20.00. Воскресенье - выходной</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500-00-47</w:t>
            </w:r>
          </w:p>
        </w:tc>
      </w:tr>
      <w:tr w:rsidR="00287474" w:rsidRPr="00287474" w:rsidTr="005A31BB">
        <w:trPr>
          <w:trHeight w:val="285"/>
          <w:jc w:val="center"/>
        </w:trPr>
        <w:tc>
          <w:tcPr>
            <w:tcW w:w="10206" w:type="dxa"/>
            <w:gridSpan w:val="5"/>
            <w:shd w:val="clear" w:color="auto" w:fill="FFFFFF"/>
            <w:vAlign w:val="center"/>
          </w:tcPr>
          <w:p w:rsidR="00287474" w:rsidRPr="00287474" w:rsidRDefault="00287474" w:rsidP="00287474">
            <w:pPr>
              <w:widowControl w:val="0"/>
              <w:suppressAutoHyphens/>
              <w:jc w:val="center"/>
              <w:rPr>
                <w:rFonts w:eastAsia="Calibri"/>
                <w:b/>
                <w:sz w:val="20"/>
                <w:szCs w:val="20"/>
                <w:shd w:val="clear" w:color="auto" w:fill="FFFFFF"/>
                <w:lang w:eastAsia="en-US"/>
              </w:rPr>
            </w:pPr>
            <w:r w:rsidRPr="00287474">
              <w:rPr>
                <w:rFonts w:eastAsia="Calibri"/>
                <w:b/>
                <w:bCs/>
                <w:sz w:val="20"/>
                <w:szCs w:val="20"/>
                <w:shd w:val="clear" w:color="auto" w:fill="FFFFFF"/>
                <w:lang w:eastAsia="en-US"/>
              </w:rPr>
              <w:t>Предоставление услуг в</w:t>
            </w:r>
            <w:r w:rsidRPr="00287474">
              <w:rPr>
                <w:rFonts w:eastAsia="Calibri"/>
                <w:b/>
                <w:sz w:val="20"/>
                <w:szCs w:val="20"/>
                <w:shd w:val="clear" w:color="auto" w:fill="FFFFFF"/>
                <w:lang w:eastAsia="en-US"/>
              </w:rPr>
              <w:t xml:space="preserve"> Приозерском районе </w:t>
            </w:r>
            <w:r w:rsidRPr="00287474">
              <w:rPr>
                <w:b/>
                <w:bCs/>
                <w:sz w:val="20"/>
                <w:szCs w:val="20"/>
                <w:lang w:eastAsia="ar-SA"/>
              </w:rPr>
              <w:t>Ленинградской области</w:t>
            </w:r>
          </w:p>
        </w:tc>
      </w:tr>
      <w:tr w:rsidR="00287474" w:rsidRPr="00287474" w:rsidTr="005A31BB">
        <w:trPr>
          <w:trHeight w:hRule="exact" w:val="918"/>
          <w:jc w:val="center"/>
        </w:trPr>
        <w:tc>
          <w:tcPr>
            <w:tcW w:w="709" w:type="dxa"/>
            <w:vMerge w:val="restart"/>
            <w:shd w:val="clear" w:color="auto" w:fill="FFFFFF"/>
            <w:vAlign w:val="center"/>
          </w:tcPr>
          <w:p w:rsidR="00287474" w:rsidRPr="00287474" w:rsidRDefault="00287474" w:rsidP="00287474">
            <w:pPr>
              <w:widowControl w:val="0"/>
              <w:suppressAutoHyphens/>
              <w:spacing w:after="200" w:line="276" w:lineRule="auto"/>
              <w:contextualSpacing/>
              <w:jc w:val="center"/>
              <w:rPr>
                <w:sz w:val="20"/>
                <w:szCs w:val="20"/>
                <w:lang w:eastAsia="ar-SA"/>
              </w:rPr>
            </w:pPr>
            <w:r w:rsidRPr="00287474">
              <w:rPr>
                <w:sz w:val="20"/>
                <w:szCs w:val="20"/>
                <w:lang w:eastAsia="ar-SA"/>
              </w:rPr>
              <w:t>14</w:t>
            </w:r>
          </w:p>
        </w:tc>
        <w:tc>
          <w:tcPr>
            <w:tcW w:w="2270"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Филиал ГБУ ЛО «МФЦ» «Приозерск» - отдел «Сосново»</w:t>
            </w:r>
          </w:p>
        </w:tc>
        <w:tc>
          <w:tcPr>
            <w:tcW w:w="3683"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188731, Россия,</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spacing w:after="200" w:line="276" w:lineRule="auto"/>
              <w:jc w:val="center"/>
              <w:rPr>
                <w:rFonts w:ascii="Calibri" w:eastAsia="Calibri" w:hAnsi="Calibri"/>
                <w:sz w:val="20"/>
                <w:szCs w:val="20"/>
                <w:lang w:eastAsia="en-US"/>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ascii="Courier New" w:hAnsi="Courier New" w:cs="Courier New"/>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699"/>
          <w:jc w:val="center"/>
        </w:trPr>
        <w:tc>
          <w:tcPr>
            <w:tcW w:w="709" w:type="dxa"/>
            <w:vMerge/>
            <w:shd w:val="clear" w:color="auto" w:fill="FFFFFF"/>
            <w:vAlign w:val="center"/>
          </w:tcPr>
          <w:p w:rsidR="00287474" w:rsidRPr="00287474" w:rsidRDefault="00287474" w:rsidP="00287474">
            <w:pPr>
              <w:widowControl w:val="0"/>
              <w:numPr>
                <w:ilvl w:val="0"/>
                <w:numId w:val="20"/>
              </w:numPr>
              <w:suppressAutoHyphens/>
              <w:spacing w:after="200" w:line="276" w:lineRule="auto"/>
              <w:contextualSpacing/>
              <w:jc w:val="center"/>
              <w:rPr>
                <w:sz w:val="20"/>
                <w:szCs w:val="20"/>
                <w:lang w:eastAsia="ar-SA"/>
              </w:rPr>
            </w:pPr>
          </w:p>
        </w:tc>
        <w:tc>
          <w:tcPr>
            <w:tcW w:w="2270"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Филиал ГБУ ЛО «МФЦ» «Приозерск»</w:t>
            </w:r>
          </w:p>
          <w:p w:rsidR="00287474" w:rsidRPr="00287474" w:rsidRDefault="00287474" w:rsidP="00287474">
            <w:pPr>
              <w:widowControl w:val="0"/>
              <w:suppressAutoHyphens/>
              <w:jc w:val="center"/>
              <w:rPr>
                <w:bCs/>
                <w:sz w:val="20"/>
                <w:szCs w:val="20"/>
                <w:lang w:eastAsia="ar-SA"/>
              </w:rPr>
            </w:pPr>
          </w:p>
        </w:tc>
        <w:tc>
          <w:tcPr>
            <w:tcW w:w="3683"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spacing w:after="200" w:line="276" w:lineRule="auto"/>
              <w:jc w:val="center"/>
              <w:rPr>
                <w:rFonts w:ascii="Calibri" w:eastAsia="Calibri" w:hAnsi="Calibri"/>
                <w:sz w:val="20"/>
                <w:szCs w:val="20"/>
                <w:lang w:eastAsia="en-US"/>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ascii="Courier New" w:hAnsi="Courier New" w:cs="Courier New"/>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359"/>
          <w:jc w:val="center"/>
        </w:trPr>
        <w:tc>
          <w:tcPr>
            <w:tcW w:w="10206" w:type="dxa"/>
            <w:gridSpan w:val="5"/>
            <w:shd w:val="clear" w:color="auto" w:fill="FFFFFF"/>
            <w:vAlign w:val="center"/>
          </w:tcPr>
          <w:p w:rsidR="00287474" w:rsidRPr="00287474" w:rsidRDefault="00287474" w:rsidP="00287474">
            <w:pPr>
              <w:widowControl w:val="0"/>
              <w:suppressAutoHyphens/>
              <w:jc w:val="center"/>
              <w:rPr>
                <w:b/>
                <w:sz w:val="20"/>
                <w:szCs w:val="20"/>
                <w:lang w:eastAsia="ar-SA"/>
              </w:rPr>
            </w:pPr>
            <w:r w:rsidRPr="00287474">
              <w:rPr>
                <w:b/>
                <w:bCs/>
                <w:sz w:val="20"/>
                <w:szCs w:val="20"/>
                <w:lang w:eastAsia="ar-SA"/>
              </w:rPr>
              <w:t xml:space="preserve">Предоставление услуг в </w:t>
            </w:r>
            <w:r w:rsidRPr="00287474">
              <w:rPr>
                <w:b/>
                <w:sz w:val="20"/>
                <w:szCs w:val="20"/>
                <w:lang w:eastAsia="ar-SA"/>
              </w:rPr>
              <w:t xml:space="preserve">Сланцевском районе </w:t>
            </w:r>
            <w:r w:rsidRPr="00287474">
              <w:rPr>
                <w:b/>
                <w:bCs/>
                <w:sz w:val="20"/>
                <w:szCs w:val="20"/>
                <w:lang w:eastAsia="ar-SA"/>
              </w:rPr>
              <w:t>Ленинградской области</w:t>
            </w:r>
          </w:p>
        </w:tc>
      </w:tr>
      <w:tr w:rsidR="00287474" w:rsidRPr="00287474" w:rsidTr="005A31BB">
        <w:trPr>
          <w:trHeight w:hRule="exact" w:val="758"/>
          <w:jc w:val="center"/>
        </w:trPr>
        <w:tc>
          <w:tcPr>
            <w:tcW w:w="709" w:type="dxa"/>
            <w:shd w:val="clear" w:color="auto" w:fill="FFFFFF"/>
            <w:vAlign w:val="center"/>
          </w:tcPr>
          <w:p w:rsidR="00287474" w:rsidRPr="00287474" w:rsidRDefault="00287474" w:rsidP="00287474">
            <w:pPr>
              <w:widowControl w:val="0"/>
              <w:suppressAutoHyphens/>
              <w:spacing w:after="200" w:line="276" w:lineRule="auto"/>
              <w:contextualSpacing/>
              <w:jc w:val="center"/>
              <w:rPr>
                <w:bCs/>
                <w:sz w:val="20"/>
                <w:szCs w:val="20"/>
                <w:lang w:eastAsia="ar-SA"/>
              </w:rPr>
            </w:pPr>
            <w:r w:rsidRPr="00287474">
              <w:rPr>
                <w:bCs/>
                <w:sz w:val="20"/>
                <w:szCs w:val="20"/>
                <w:lang w:eastAsia="ar-SA"/>
              </w:rPr>
              <w:t>15</w:t>
            </w:r>
          </w:p>
        </w:tc>
        <w:tc>
          <w:tcPr>
            <w:tcW w:w="2270"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Филиал ГБУ ЛО «МФЦ» «Сланцевский»</w:t>
            </w:r>
          </w:p>
        </w:tc>
        <w:tc>
          <w:tcPr>
            <w:tcW w:w="3683"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188565, Россия, Ленинградская область,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г. Сланцы, ул. Кирова, д. 16А</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rFonts w:eastAsia="Calibri"/>
                <w:color w:val="FF0000"/>
                <w:sz w:val="20"/>
                <w:szCs w:val="20"/>
                <w:lang w:eastAsia="en-US"/>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ascii="Courier New" w:hAnsi="Courier New" w:cs="Courier New"/>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420"/>
          <w:jc w:val="center"/>
        </w:trPr>
        <w:tc>
          <w:tcPr>
            <w:tcW w:w="10206" w:type="dxa"/>
            <w:gridSpan w:val="5"/>
            <w:tcBorders>
              <w:top w:val="nil"/>
            </w:tcBorders>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
                <w:bCs/>
                <w:sz w:val="20"/>
                <w:szCs w:val="20"/>
                <w:lang w:eastAsia="ar-SA"/>
              </w:rPr>
              <w:t>Предоставление услуг в г. Сосновый Бор Ленинградской области</w:t>
            </w:r>
          </w:p>
        </w:tc>
      </w:tr>
      <w:tr w:rsidR="00287474" w:rsidRPr="00287474" w:rsidTr="005A31BB">
        <w:trPr>
          <w:trHeight w:hRule="exact" w:val="808"/>
          <w:jc w:val="center"/>
        </w:trPr>
        <w:tc>
          <w:tcPr>
            <w:tcW w:w="709" w:type="dxa"/>
            <w:shd w:val="clear" w:color="auto" w:fill="FFFFFF"/>
            <w:vAlign w:val="center"/>
          </w:tcPr>
          <w:p w:rsidR="00287474" w:rsidRPr="00287474" w:rsidRDefault="00287474" w:rsidP="00287474">
            <w:pPr>
              <w:widowControl w:val="0"/>
              <w:suppressAutoHyphens/>
              <w:spacing w:after="200" w:line="276" w:lineRule="auto"/>
              <w:contextualSpacing/>
              <w:jc w:val="center"/>
              <w:rPr>
                <w:bCs/>
                <w:sz w:val="20"/>
                <w:szCs w:val="20"/>
                <w:lang w:eastAsia="ar-SA"/>
              </w:rPr>
            </w:pPr>
            <w:r w:rsidRPr="00287474">
              <w:rPr>
                <w:bCs/>
                <w:sz w:val="20"/>
                <w:szCs w:val="20"/>
                <w:lang w:eastAsia="ar-SA"/>
              </w:rPr>
              <w:t>16</w:t>
            </w:r>
          </w:p>
        </w:tc>
        <w:tc>
          <w:tcPr>
            <w:tcW w:w="2270"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sz w:val="20"/>
                <w:szCs w:val="20"/>
              </w:rPr>
              <w:t>Филиал ГБУ ЛО «МФЦ» «Сосновоборский»</w:t>
            </w:r>
          </w:p>
        </w:tc>
        <w:tc>
          <w:tcPr>
            <w:tcW w:w="3683" w:type="dxa"/>
            <w:shd w:val="clear" w:color="auto" w:fill="FFFFFF"/>
            <w:vAlign w:val="center"/>
          </w:tcPr>
          <w:p w:rsidR="00287474" w:rsidRPr="00287474" w:rsidRDefault="00287474" w:rsidP="00287474">
            <w:pPr>
              <w:widowControl w:val="0"/>
              <w:suppressAutoHyphens/>
              <w:jc w:val="center"/>
              <w:rPr>
                <w:sz w:val="20"/>
                <w:szCs w:val="20"/>
              </w:rPr>
            </w:pPr>
            <w:r w:rsidRPr="00287474">
              <w:rPr>
                <w:sz w:val="20"/>
                <w:szCs w:val="20"/>
              </w:rPr>
              <w:t xml:space="preserve">188540, Россия, Ленинградская область, </w:t>
            </w:r>
          </w:p>
          <w:p w:rsidR="00287474" w:rsidRPr="00287474" w:rsidRDefault="00287474" w:rsidP="00287474">
            <w:pPr>
              <w:widowControl w:val="0"/>
              <w:suppressAutoHyphens/>
              <w:jc w:val="center"/>
              <w:rPr>
                <w:bCs/>
                <w:sz w:val="20"/>
                <w:szCs w:val="20"/>
                <w:lang w:eastAsia="ar-SA"/>
              </w:rPr>
            </w:pPr>
            <w:r w:rsidRPr="00287474">
              <w:rPr>
                <w:sz w:val="20"/>
                <w:szCs w:val="20"/>
              </w:rPr>
              <w:t>г. Сосновый Бор, ул. Мира, д.1</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rFonts w:ascii="Calibri" w:eastAsia="Calibri" w:hAnsi="Calibri"/>
                <w:sz w:val="20"/>
                <w:szCs w:val="20"/>
                <w:u w:val="single"/>
                <w:lang w:eastAsia="en-US"/>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ascii="Courier New" w:hAnsi="Courier New" w:cs="Courier New"/>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273"/>
          <w:jc w:val="center"/>
        </w:trPr>
        <w:tc>
          <w:tcPr>
            <w:tcW w:w="10206" w:type="dxa"/>
            <w:gridSpan w:val="5"/>
            <w:shd w:val="clear" w:color="auto" w:fill="FFFFFF"/>
            <w:vAlign w:val="center"/>
          </w:tcPr>
          <w:p w:rsidR="00287474" w:rsidRPr="00287474" w:rsidRDefault="00287474" w:rsidP="00287474">
            <w:pPr>
              <w:widowControl w:val="0"/>
              <w:suppressAutoHyphens/>
              <w:jc w:val="center"/>
              <w:rPr>
                <w:rFonts w:eastAsia="Calibri"/>
                <w:b/>
                <w:sz w:val="20"/>
                <w:szCs w:val="20"/>
                <w:shd w:val="clear" w:color="auto" w:fill="FFFFFF"/>
                <w:lang w:eastAsia="en-US"/>
              </w:rPr>
            </w:pPr>
            <w:r w:rsidRPr="00287474">
              <w:rPr>
                <w:rFonts w:eastAsia="Calibri"/>
                <w:b/>
                <w:bCs/>
                <w:sz w:val="20"/>
                <w:szCs w:val="20"/>
                <w:shd w:val="clear" w:color="auto" w:fill="FFFFFF"/>
                <w:lang w:eastAsia="en-US"/>
              </w:rPr>
              <w:t xml:space="preserve">Предоставление услуг в </w:t>
            </w:r>
            <w:r w:rsidRPr="00287474">
              <w:rPr>
                <w:rFonts w:eastAsia="Calibri"/>
                <w:b/>
                <w:sz w:val="20"/>
                <w:szCs w:val="20"/>
                <w:shd w:val="clear" w:color="auto" w:fill="FFFFFF"/>
                <w:lang w:eastAsia="en-US"/>
              </w:rPr>
              <w:t xml:space="preserve">Тихвинском районе </w:t>
            </w:r>
            <w:r w:rsidRPr="00287474">
              <w:rPr>
                <w:b/>
                <w:bCs/>
                <w:sz w:val="20"/>
                <w:szCs w:val="20"/>
                <w:lang w:eastAsia="ar-SA"/>
              </w:rPr>
              <w:t>Ленинградской области</w:t>
            </w:r>
          </w:p>
        </w:tc>
      </w:tr>
      <w:tr w:rsidR="00287474" w:rsidRPr="00287474" w:rsidTr="005A31BB">
        <w:trPr>
          <w:trHeight w:hRule="exact" w:val="720"/>
          <w:jc w:val="center"/>
        </w:trPr>
        <w:tc>
          <w:tcPr>
            <w:tcW w:w="709" w:type="dxa"/>
            <w:shd w:val="clear" w:color="auto" w:fill="FFFFFF"/>
            <w:vAlign w:val="center"/>
          </w:tcPr>
          <w:p w:rsidR="00287474" w:rsidRPr="00287474" w:rsidRDefault="00287474" w:rsidP="00287474">
            <w:pPr>
              <w:widowControl w:val="0"/>
              <w:suppressAutoHyphens/>
              <w:spacing w:after="200" w:line="276" w:lineRule="auto"/>
              <w:contextualSpacing/>
              <w:jc w:val="center"/>
              <w:rPr>
                <w:bCs/>
                <w:sz w:val="20"/>
                <w:szCs w:val="20"/>
                <w:lang w:eastAsia="ar-SA"/>
              </w:rPr>
            </w:pPr>
            <w:r w:rsidRPr="00287474">
              <w:rPr>
                <w:bCs/>
                <w:sz w:val="20"/>
                <w:szCs w:val="20"/>
                <w:lang w:eastAsia="ar-SA"/>
              </w:rPr>
              <w:t>17</w:t>
            </w:r>
          </w:p>
        </w:tc>
        <w:tc>
          <w:tcPr>
            <w:tcW w:w="2270"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Филиал ГБУ ЛО «МФЦ»</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«Тихвинский»</w:t>
            </w:r>
          </w:p>
          <w:p w:rsidR="00287474" w:rsidRPr="00287474" w:rsidRDefault="00287474" w:rsidP="00287474">
            <w:pPr>
              <w:widowControl w:val="0"/>
              <w:suppressAutoHyphens/>
              <w:jc w:val="center"/>
              <w:rPr>
                <w:bCs/>
                <w:sz w:val="20"/>
                <w:szCs w:val="20"/>
                <w:lang w:eastAsia="ar-SA"/>
              </w:rPr>
            </w:pPr>
          </w:p>
        </w:tc>
        <w:tc>
          <w:tcPr>
            <w:tcW w:w="3683"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187553, Россия, Ленинградская область, Тихвинский район,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г. Тихвин, 1-й микрорайон, д.2</w:t>
            </w:r>
          </w:p>
          <w:p w:rsidR="00287474" w:rsidRPr="00287474" w:rsidRDefault="00287474" w:rsidP="00287474">
            <w:pPr>
              <w:widowControl w:val="0"/>
              <w:suppressAutoHyphens/>
              <w:jc w:val="center"/>
              <w:rPr>
                <w:bCs/>
                <w:sz w:val="20"/>
                <w:szCs w:val="20"/>
                <w:lang w:eastAsia="ar-SA"/>
              </w:rPr>
            </w:pP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sz w:val="20"/>
                <w:szCs w:val="20"/>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ascii="Courier New" w:hAnsi="Courier New" w:cs="Courier New"/>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292"/>
          <w:jc w:val="center"/>
        </w:trPr>
        <w:tc>
          <w:tcPr>
            <w:tcW w:w="10206" w:type="dxa"/>
            <w:gridSpan w:val="5"/>
            <w:shd w:val="clear" w:color="auto" w:fill="FFFFFF"/>
            <w:vAlign w:val="center"/>
          </w:tcPr>
          <w:p w:rsidR="00287474" w:rsidRPr="00287474" w:rsidRDefault="00287474" w:rsidP="00287474">
            <w:pPr>
              <w:widowControl w:val="0"/>
              <w:suppressAutoHyphens/>
              <w:jc w:val="center"/>
              <w:rPr>
                <w:rFonts w:eastAsia="Calibri"/>
                <w:b/>
                <w:sz w:val="20"/>
                <w:szCs w:val="20"/>
                <w:shd w:val="clear" w:color="auto" w:fill="FFFFFF"/>
                <w:lang w:eastAsia="en-US"/>
              </w:rPr>
            </w:pPr>
            <w:r w:rsidRPr="00287474">
              <w:rPr>
                <w:rFonts w:eastAsia="Calibri"/>
                <w:b/>
                <w:bCs/>
                <w:sz w:val="20"/>
                <w:szCs w:val="20"/>
                <w:shd w:val="clear" w:color="auto" w:fill="FFFFFF"/>
                <w:lang w:eastAsia="en-US"/>
              </w:rPr>
              <w:t xml:space="preserve">Предоставление услуг в </w:t>
            </w:r>
            <w:r w:rsidRPr="00287474">
              <w:rPr>
                <w:rFonts w:eastAsia="Calibri"/>
                <w:b/>
                <w:sz w:val="20"/>
                <w:szCs w:val="20"/>
                <w:shd w:val="clear" w:color="auto" w:fill="FFFFFF"/>
                <w:lang w:eastAsia="en-US"/>
              </w:rPr>
              <w:t xml:space="preserve">Тосненском районе </w:t>
            </w:r>
            <w:r w:rsidRPr="00287474">
              <w:rPr>
                <w:b/>
                <w:bCs/>
                <w:sz w:val="20"/>
                <w:szCs w:val="20"/>
                <w:lang w:eastAsia="ar-SA"/>
              </w:rPr>
              <w:t>Ленинградской области</w:t>
            </w:r>
          </w:p>
        </w:tc>
      </w:tr>
      <w:tr w:rsidR="00287474" w:rsidRPr="00287474" w:rsidTr="005A31BB">
        <w:trPr>
          <w:trHeight w:hRule="exact" w:val="694"/>
          <w:jc w:val="center"/>
        </w:trPr>
        <w:tc>
          <w:tcPr>
            <w:tcW w:w="709" w:type="dxa"/>
            <w:vMerge w:val="restart"/>
            <w:shd w:val="clear" w:color="auto" w:fill="auto"/>
            <w:vAlign w:val="center"/>
          </w:tcPr>
          <w:p w:rsidR="00287474" w:rsidRPr="00287474" w:rsidRDefault="00287474" w:rsidP="00287474">
            <w:pPr>
              <w:suppressAutoHyphens/>
              <w:spacing w:after="200" w:line="276" w:lineRule="auto"/>
              <w:contextualSpacing/>
              <w:jc w:val="center"/>
              <w:rPr>
                <w:sz w:val="20"/>
                <w:szCs w:val="20"/>
              </w:rPr>
            </w:pPr>
            <w:r w:rsidRPr="00287474">
              <w:rPr>
                <w:sz w:val="20"/>
                <w:szCs w:val="20"/>
              </w:rPr>
              <w:t>18</w:t>
            </w:r>
          </w:p>
        </w:tc>
        <w:tc>
          <w:tcPr>
            <w:tcW w:w="2270" w:type="dxa"/>
            <w:shd w:val="clear" w:color="auto" w:fill="auto"/>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Филиал ГБУ ЛО «МФЦ» «Тосненский»</w:t>
            </w:r>
          </w:p>
        </w:tc>
        <w:tc>
          <w:tcPr>
            <w:tcW w:w="3683" w:type="dxa"/>
            <w:shd w:val="clear" w:color="auto" w:fill="auto"/>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187000, Россия, Ленинградская область, Тосненский район,</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г. Тосно, ул. Советская, д. 9В</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sz w:val="20"/>
                <w:szCs w:val="20"/>
                <w:u w:val="single"/>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ascii="Courier New" w:hAnsi="Courier New" w:cs="Courier New"/>
                <w:sz w:val="20"/>
                <w:szCs w:val="20"/>
                <w:lang w:eastAsia="ar-SA"/>
              </w:rPr>
            </w:pPr>
            <w:r w:rsidRPr="00287474">
              <w:rPr>
                <w:rFonts w:eastAsia="Calibri"/>
                <w:sz w:val="20"/>
                <w:szCs w:val="20"/>
                <w:shd w:val="clear" w:color="auto" w:fill="FFFFFF"/>
                <w:lang w:eastAsia="en-US"/>
              </w:rPr>
              <w:t>500-00-47</w:t>
            </w:r>
          </w:p>
        </w:tc>
      </w:tr>
      <w:tr w:rsidR="00287474" w:rsidRPr="00287474" w:rsidTr="005A31BB">
        <w:trPr>
          <w:trHeight w:hRule="exact" w:val="1088"/>
          <w:jc w:val="center"/>
        </w:trPr>
        <w:tc>
          <w:tcPr>
            <w:tcW w:w="709" w:type="dxa"/>
            <w:vMerge/>
            <w:shd w:val="clear" w:color="auto" w:fill="auto"/>
            <w:vAlign w:val="center"/>
          </w:tcPr>
          <w:p w:rsidR="00287474" w:rsidRPr="00287474" w:rsidRDefault="00287474" w:rsidP="00287474">
            <w:pPr>
              <w:suppressAutoHyphens/>
              <w:spacing w:after="200" w:line="276" w:lineRule="auto"/>
              <w:contextualSpacing/>
              <w:jc w:val="center"/>
              <w:rPr>
                <w:sz w:val="20"/>
                <w:szCs w:val="20"/>
              </w:rPr>
            </w:pPr>
          </w:p>
        </w:tc>
        <w:tc>
          <w:tcPr>
            <w:tcW w:w="2270" w:type="dxa"/>
            <w:shd w:val="clear" w:color="auto" w:fill="auto"/>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Филиал ГБУ ЛО «МФЦ» «Тосненский» - отдел «Тельмановский»</w:t>
            </w:r>
          </w:p>
        </w:tc>
        <w:tc>
          <w:tcPr>
            <w:tcW w:w="3683" w:type="dxa"/>
            <w:shd w:val="clear" w:color="auto" w:fill="auto"/>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500-00-47</w:t>
            </w:r>
          </w:p>
        </w:tc>
      </w:tr>
      <w:tr w:rsidR="00287474" w:rsidRPr="00287474" w:rsidTr="005A31BB">
        <w:trPr>
          <w:trHeight w:hRule="exact" w:val="976"/>
          <w:jc w:val="center"/>
        </w:trPr>
        <w:tc>
          <w:tcPr>
            <w:tcW w:w="709" w:type="dxa"/>
            <w:vMerge/>
            <w:shd w:val="clear" w:color="auto" w:fill="auto"/>
            <w:vAlign w:val="center"/>
          </w:tcPr>
          <w:p w:rsidR="00287474" w:rsidRPr="00287474" w:rsidRDefault="00287474" w:rsidP="00287474">
            <w:pPr>
              <w:suppressAutoHyphens/>
              <w:spacing w:after="200" w:line="276" w:lineRule="auto"/>
              <w:contextualSpacing/>
              <w:jc w:val="center"/>
              <w:rPr>
                <w:sz w:val="20"/>
                <w:szCs w:val="20"/>
              </w:rPr>
            </w:pPr>
          </w:p>
        </w:tc>
        <w:tc>
          <w:tcPr>
            <w:tcW w:w="2270" w:type="dxa"/>
            <w:shd w:val="clear" w:color="auto" w:fill="auto"/>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Филиал ГБУ ЛО «МФЦ» «Тосненский» - отдел «Никольское»</w:t>
            </w:r>
          </w:p>
        </w:tc>
        <w:tc>
          <w:tcPr>
            <w:tcW w:w="3683" w:type="dxa"/>
            <w:shd w:val="clear" w:color="auto" w:fill="auto"/>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rsidR="00287474" w:rsidRPr="00287474" w:rsidRDefault="00287474" w:rsidP="00287474">
            <w:pPr>
              <w:widowControl w:val="0"/>
              <w:suppressAutoHyphens/>
              <w:jc w:val="center"/>
              <w:rPr>
                <w:bCs/>
                <w:sz w:val="20"/>
                <w:szCs w:val="20"/>
                <w:lang w:eastAsia="ar-SA"/>
              </w:rPr>
            </w:pPr>
            <w:r w:rsidRPr="00287474">
              <w:rPr>
                <w:bCs/>
                <w:sz w:val="20"/>
                <w:szCs w:val="20"/>
                <w:lang w:eastAsia="ar-SA"/>
              </w:rPr>
              <w:t>С 9.00 до 21.00</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 xml:space="preserve">ежедневно, </w:t>
            </w:r>
          </w:p>
          <w:p w:rsidR="00287474" w:rsidRPr="00287474" w:rsidRDefault="00287474" w:rsidP="00287474">
            <w:pPr>
              <w:widowControl w:val="0"/>
              <w:suppressAutoHyphens/>
              <w:jc w:val="center"/>
              <w:rPr>
                <w:bCs/>
                <w:sz w:val="20"/>
                <w:szCs w:val="20"/>
                <w:lang w:eastAsia="ar-SA"/>
              </w:rPr>
            </w:pPr>
            <w:r w:rsidRPr="00287474">
              <w:rPr>
                <w:bCs/>
                <w:sz w:val="20"/>
                <w:szCs w:val="20"/>
                <w:lang w:eastAsia="ar-SA"/>
              </w:rPr>
              <w:t>без перерыва</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500-00-47</w:t>
            </w:r>
          </w:p>
        </w:tc>
      </w:tr>
      <w:tr w:rsidR="00287474" w:rsidRPr="00287474" w:rsidTr="005A31BB">
        <w:trPr>
          <w:trHeight w:hRule="exact" w:val="306"/>
          <w:jc w:val="center"/>
        </w:trPr>
        <w:tc>
          <w:tcPr>
            <w:tcW w:w="10206" w:type="dxa"/>
            <w:gridSpan w:val="5"/>
            <w:shd w:val="clear" w:color="auto" w:fill="auto"/>
            <w:vAlign w:val="center"/>
          </w:tcPr>
          <w:p w:rsidR="00287474" w:rsidRPr="00287474" w:rsidRDefault="00287474" w:rsidP="00287474">
            <w:pPr>
              <w:widowControl w:val="0"/>
              <w:suppressAutoHyphens/>
              <w:jc w:val="center"/>
              <w:rPr>
                <w:b/>
                <w:sz w:val="20"/>
                <w:szCs w:val="20"/>
                <w:lang w:eastAsia="ar-SA"/>
              </w:rPr>
            </w:pPr>
            <w:r w:rsidRPr="00287474">
              <w:rPr>
                <w:b/>
                <w:sz w:val="20"/>
                <w:szCs w:val="20"/>
                <w:lang w:eastAsia="ar-SA"/>
              </w:rPr>
              <w:t>Уполномоченный МФЦ на территории Ленинградской области</w:t>
            </w:r>
          </w:p>
        </w:tc>
      </w:tr>
      <w:tr w:rsidR="00287474" w:rsidRPr="00287474" w:rsidTr="005A31BB">
        <w:trPr>
          <w:trHeight w:hRule="exact" w:val="2329"/>
          <w:jc w:val="center"/>
        </w:trPr>
        <w:tc>
          <w:tcPr>
            <w:tcW w:w="709" w:type="dxa"/>
            <w:shd w:val="clear" w:color="auto" w:fill="auto"/>
            <w:vAlign w:val="center"/>
          </w:tcPr>
          <w:p w:rsidR="00287474" w:rsidRPr="00287474" w:rsidRDefault="00287474" w:rsidP="00287474">
            <w:pPr>
              <w:suppressAutoHyphens/>
              <w:spacing w:after="200" w:line="276" w:lineRule="auto"/>
              <w:ind w:left="-10"/>
              <w:contextualSpacing/>
              <w:jc w:val="center"/>
              <w:rPr>
                <w:sz w:val="20"/>
                <w:szCs w:val="20"/>
              </w:rPr>
            </w:pPr>
            <w:r w:rsidRPr="00287474">
              <w:rPr>
                <w:sz w:val="20"/>
                <w:szCs w:val="20"/>
              </w:rPr>
              <w:t>19</w:t>
            </w:r>
          </w:p>
        </w:tc>
        <w:tc>
          <w:tcPr>
            <w:tcW w:w="2270" w:type="dxa"/>
            <w:shd w:val="clear" w:color="auto" w:fill="auto"/>
            <w:vAlign w:val="center"/>
          </w:tcPr>
          <w:p w:rsidR="00287474" w:rsidRPr="00287474" w:rsidRDefault="00287474" w:rsidP="00287474">
            <w:pPr>
              <w:widowControl w:val="0"/>
              <w:suppressAutoHyphens/>
              <w:autoSpaceDN w:val="0"/>
              <w:jc w:val="center"/>
              <w:rPr>
                <w:rFonts w:eastAsia="Calibri"/>
                <w:color w:val="000000"/>
                <w:sz w:val="20"/>
                <w:szCs w:val="20"/>
                <w:lang w:eastAsia="ar-SA"/>
              </w:rPr>
            </w:pPr>
            <w:r w:rsidRPr="00287474">
              <w:rPr>
                <w:rFonts w:eastAsia="Calibri"/>
                <w:color w:val="000000"/>
                <w:sz w:val="20"/>
                <w:szCs w:val="20"/>
                <w:lang w:eastAsia="ar-SA"/>
              </w:rPr>
              <w:t>ГБУ ЛО «МФЦ»</w:t>
            </w:r>
          </w:p>
          <w:p w:rsidR="00287474" w:rsidRPr="00287474" w:rsidRDefault="00287474" w:rsidP="00287474">
            <w:pPr>
              <w:widowControl w:val="0"/>
              <w:suppressAutoHyphens/>
              <w:autoSpaceDN w:val="0"/>
              <w:jc w:val="center"/>
              <w:rPr>
                <w:rFonts w:eastAsia="Calibri"/>
                <w:color w:val="000000"/>
                <w:sz w:val="20"/>
                <w:szCs w:val="20"/>
                <w:lang w:eastAsia="ar-SA"/>
              </w:rPr>
            </w:pPr>
            <w:r w:rsidRPr="00287474">
              <w:rPr>
                <w:rFonts w:eastAsia="Calibri"/>
                <w:i/>
                <w:color w:val="000000"/>
                <w:sz w:val="20"/>
                <w:szCs w:val="20"/>
                <w:lang w:eastAsia="ar-SA"/>
              </w:rPr>
              <w:t>(обслуживание заявителей не осуществляется</w:t>
            </w:r>
            <w:r w:rsidRPr="00287474">
              <w:rPr>
                <w:rFonts w:eastAsia="Calibri"/>
                <w:color w:val="000000"/>
                <w:sz w:val="20"/>
                <w:szCs w:val="20"/>
                <w:lang w:eastAsia="ar-SA"/>
              </w:rPr>
              <w:t>)</w:t>
            </w:r>
          </w:p>
        </w:tc>
        <w:tc>
          <w:tcPr>
            <w:tcW w:w="3683" w:type="dxa"/>
            <w:shd w:val="clear" w:color="auto" w:fill="auto"/>
            <w:vAlign w:val="center"/>
          </w:tcPr>
          <w:p w:rsidR="00287474" w:rsidRPr="00287474" w:rsidRDefault="00287474" w:rsidP="00287474">
            <w:pPr>
              <w:shd w:val="clear" w:color="auto" w:fill="FFFFFF"/>
              <w:jc w:val="center"/>
              <w:rPr>
                <w:bCs/>
                <w:i/>
                <w:color w:val="000000"/>
                <w:sz w:val="20"/>
                <w:szCs w:val="20"/>
              </w:rPr>
            </w:pPr>
            <w:r w:rsidRPr="00287474">
              <w:rPr>
                <w:bCs/>
                <w:i/>
                <w:color w:val="000000"/>
                <w:sz w:val="20"/>
                <w:szCs w:val="20"/>
              </w:rPr>
              <w:t>Юридический адрес:</w:t>
            </w:r>
          </w:p>
          <w:p w:rsidR="00287474" w:rsidRPr="00287474" w:rsidRDefault="00287474" w:rsidP="00287474">
            <w:pPr>
              <w:shd w:val="clear" w:color="auto" w:fill="FFFFFF"/>
              <w:jc w:val="center"/>
              <w:rPr>
                <w:color w:val="000000"/>
                <w:sz w:val="20"/>
                <w:szCs w:val="20"/>
              </w:rPr>
            </w:pPr>
            <w:r w:rsidRPr="00287474">
              <w:rPr>
                <w:color w:val="000000"/>
                <w:sz w:val="20"/>
                <w:szCs w:val="20"/>
              </w:rPr>
              <w:t xml:space="preserve">188641, Ленинградская область, Всеволожский район, </w:t>
            </w:r>
          </w:p>
          <w:p w:rsidR="00287474" w:rsidRPr="00287474" w:rsidRDefault="00287474" w:rsidP="00287474">
            <w:pPr>
              <w:shd w:val="clear" w:color="auto" w:fill="FFFFFF"/>
              <w:jc w:val="center"/>
              <w:rPr>
                <w:color w:val="000000"/>
                <w:sz w:val="20"/>
                <w:szCs w:val="20"/>
              </w:rPr>
            </w:pPr>
            <w:r w:rsidRPr="00287474">
              <w:rPr>
                <w:color w:val="000000"/>
                <w:sz w:val="20"/>
                <w:szCs w:val="20"/>
              </w:rPr>
              <w:t>дер. Новосаратовка, д.8</w:t>
            </w:r>
          </w:p>
          <w:p w:rsidR="00287474" w:rsidRPr="00287474" w:rsidRDefault="00287474" w:rsidP="00287474">
            <w:pPr>
              <w:shd w:val="clear" w:color="auto" w:fill="FFFFFF"/>
              <w:jc w:val="center"/>
              <w:rPr>
                <w:bCs/>
                <w:i/>
                <w:color w:val="000000"/>
                <w:sz w:val="20"/>
                <w:szCs w:val="20"/>
              </w:rPr>
            </w:pPr>
            <w:r w:rsidRPr="00287474">
              <w:rPr>
                <w:bCs/>
                <w:i/>
                <w:color w:val="000000"/>
                <w:sz w:val="20"/>
                <w:szCs w:val="20"/>
              </w:rPr>
              <w:t>Почтовый адрес:</w:t>
            </w:r>
          </w:p>
          <w:p w:rsidR="00287474" w:rsidRPr="00287474" w:rsidRDefault="00287474" w:rsidP="00287474">
            <w:pPr>
              <w:shd w:val="clear" w:color="auto" w:fill="FFFFFF"/>
              <w:jc w:val="center"/>
              <w:rPr>
                <w:color w:val="000000"/>
                <w:sz w:val="20"/>
                <w:szCs w:val="20"/>
              </w:rPr>
            </w:pPr>
            <w:r w:rsidRPr="00287474">
              <w:rPr>
                <w:color w:val="000000"/>
                <w:sz w:val="20"/>
                <w:szCs w:val="20"/>
              </w:rPr>
              <w:t xml:space="preserve">191311, г. Санкт-Петербург, </w:t>
            </w:r>
          </w:p>
          <w:p w:rsidR="00287474" w:rsidRPr="00287474" w:rsidRDefault="00287474" w:rsidP="00287474">
            <w:pPr>
              <w:shd w:val="clear" w:color="auto" w:fill="FFFFFF"/>
              <w:jc w:val="center"/>
              <w:rPr>
                <w:color w:val="000000"/>
                <w:sz w:val="20"/>
                <w:szCs w:val="20"/>
              </w:rPr>
            </w:pPr>
            <w:r w:rsidRPr="00287474">
              <w:rPr>
                <w:color w:val="000000"/>
                <w:sz w:val="20"/>
                <w:szCs w:val="20"/>
              </w:rPr>
              <w:t>ул. Смольного, д. 3, лит. А</w:t>
            </w:r>
          </w:p>
          <w:p w:rsidR="00287474" w:rsidRPr="00287474" w:rsidRDefault="00287474" w:rsidP="00287474">
            <w:pPr>
              <w:shd w:val="clear" w:color="auto" w:fill="FFFFFF"/>
              <w:jc w:val="center"/>
              <w:rPr>
                <w:i/>
                <w:color w:val="000000"/>
                <w:sz w:val="20"/>
                <w:szCs w:val="20"/>
              </w:rPr>
            </w:pPr>
            <w:r w:rsidRPr="00287474">
              <w:rPr>
                <w:bCs/>
                <w:i/>
                <w:color w:val="000000"/>
                <w:sz w:val="20"/>
                <w:szCs w:val="20"/>
              </w:rPr>
              <w:t>Фактический адрес</w:t>
            </w:r>
            <w:r w:rsidRPr="00287474">
              <w:rPr>
                <w:b/>
                <w:i/>
                <w:color w:val="000000"/>
                <w:sz w:val="20"/>
                <w:szCs w:val="20"/>
              </w:rPr>
              <w:t>:</w:t>
            </w:r>
          </w:p>
          <w:p w:rsidR="00287474" w:rsidRPr="00287474" w:rsidRDefault="00287474" w:rsidP="00287474">
            <w:pPr>
              <w:shd w:val="clear" w:color="auto" w:fill="FFFFFF"/>
              <w:jc w:val="center"/>
              <w:rPr>
                <w:color w:val="000000"/>
                <w:sz w:val="20"/>
                <w:szCs w:val="20"/>
              </w:rPr>
            </w:pPr>
            <w:r w:rsidRPr="00287474">
              <w:rPr>
                <w:color w:val="000000"/>
                <w:sz w:val="20"/>
                <w:szCs w:val="20"/>
              </w:rPr>
              <w:t>191024, г. Санкт-Петербург,  </w:t>
            </w:r>
          </w:p>
          <w:p w:rsidR="00287474" w:rsidRPr="00287474" w:rsidRDefault="00287474" w:rsidP="00287474">
            <w:pPr>
              <w:shd w:val="clear" w:color="auto" w:fill="FFFFFF"/>
              <w:jc w:val="center"/>
              <w:rPr>
                <w:color w:val="000000"/>
                <w:sz w:val="20"/>
                <w:szCs w:val="20"/>
              </w:rPr>
            </w:pPr>
            <w:r w:rsidRPr="00287474">
              <w:rPr>
                <w:color w:val="000000"/>
                <w:sz w:val="20"/>
                <w:szCs w:val="20"/>
              </w:rPr>
              <w:t>пр. Бакунина, д. 5, лит. А</w:t>
            </w:r>
          </w:p>
        </w:tc>
        <w:tc>
          <w:tcPr>
            <w:tcW w:w="2125" w:type="dxa"/>
            <w:shd w:val="clear" w:color="auto" w:fill="FFFFFF"/>
            <w:vAlign w:val="center"/>
          </w:tcPr>
          <w:p w:rsidR="00287474" w:rsidRPr="00287474" w:rsidRDefault="00287474" w:rsidP="00287474">
            <w:pPr>
              <w:widowControl w:val="0"/>
              <w:suppressAutoHyphens/>
              <w:autoSpaceDN w:val="0"/>
              <w:jc w:val="center"/>
              <w:rPr>
                <w:rFonts w:eastAsia="Calibri"/>
                <w:color w:val="000000"/>
                <w:sz w:val="20"/>
                <w:szCs w:val="20"/>
                <w:lang w:eastAsia="ar-SA"/>
              </w:rPr>
            </w:pPr>
            <w:r w:rsidRPr="00287474">
              <w:rPr>
                <w:rFonts w:eastAsia="Calibri"/>
                <w:color w:val="000000"/>
                <w:sz w:val="20"/>
                <w:szCs w:val="20"/>
                <w:lang w:eastAsia="ar-SA"/>
              </w:rPr>
              <w:t>пн-чт –</w:t>
            </w:r>
          </w:p>
          <w:p w:rsidR="00287474" w:rsidRPr="00287474" w:rsidRDefault="00287474" w:rsidP="00287474">
            <w:pPr>
              <w:widowControl w:val="0"/>
              <w:suppressAutoHyphens/>
              <w:autoSpaceDN w:val="0"/>
              <w:jc w:val="center"/>
              <w:rPr>
                <w:rFonts w:eastAsia="Calibri"/>
                <w:color w:val="000000"/>
                <w:sz w:val="20"/>
                <w:szCs w:val="20"/>
                <w:lang w:eastAsia="ar-SA"/>
              </w:rPr>
            </w:pPr>
            <w:r w:rsidRPr="00287474">
              <w:rPr>
                <w:rFonts w:eastAsia="Calibri"/>
                <w:color w:val="000000"/>
                <w:sz w:val="20"/>
                <w:szCs w:val="20"/>
                <w:lang w:eastAsia="ar-SA"/>
              </w:rPr>
              <w:t>с 9.00 до 18.00,</w:t>
            </w:r>
          </w:p>
          <w:p w:rsidR="00287474" w:rsidRPr="00287474" w:rsidRDefault="00287474" w:rsidP="00287474">
            <w:pPr>
              <w:widowControl w:val="0"/>
              <w:suppressAutoHyphens/>
              <w:autoSpaceDN w:val="0"/>
              <w:jc w:val="center"/>
              <w:rPr>
                <w:rFonts w:eastAsia="Calibri"/>
                <w:color w:val="000000"/>
                <w:sz w:val="20"/>
                <w:szCs w:val="20"/>
                <w:lang w:eastAsia="ar-SA"/>
              </w:rPr>
            </w:pPr>
            <w:r w:rsidRPr="00287474">
              <w:rPr>
                <w:rFonts w:eastAsia="Calibri"/>
                <w:color w:val="000000"/>
                <w:sz w:val="20"/>
                <w:szCs w:val="20"/>
                <w:lang w:eastAsia="ar-SA"/>
              </w:rPr>
              <w:t>пт. –</w:t>
            </w:r>
          </w:p>
          <w:p w:rsidR="00287474" w:rsidRPr="00287474" w:rsidRDefault="00287474" w:rsidP="00287474">
            <w:pPr>
              <w:widowControl w:val="0"/>
              <w:suppressAutoHyphens/>
              <w:autoSpaceDN w:val="0"/>
              <w:jc w:val="center"/>
              <w:rPr>
                <w:rFonts w:eastAsia="Calibri"/>
                <w:color w:val="000000"/>
                <w:sz w:val="20"/>
                <w:szCs w:val="20"/>
                <w:lang w:eastAsia="ar-SA"/>
              </w:rPr>
            </w:pPr>
            <w:r w:rsidRPr="00287474">
              <w:rPr>
                <w:rFonts w:eastAsia="Calibri"/>
                <w:color w:val="000000"/>
                <w:sz w:val="20"/>
                <w:szCs w:val="20"/>
                <w:lang w:eastAsia="ar-SA"/>
              </w:rPr>
              <w:t xml:space="preserve">с 9.00 до 17.00, </w:t>
            </w:r>
          </w:p>
          <w:p w:rsidR="00287474" w:rsidRPr="00287474" w:rsidRDefault="00287474" w:rsidP="00287474">
            <w:pPr>
              <w:widowControl w:val="0"/>
              <w:suppressAutoHyphens/>
              <w:autoSpaceDN w:val="0"/>
              <w:jc w:val="center"/>
              <w:rPr>
                <w:rFonts w:eastAsia="Calibri"/>
                <w:color w:val="000000"/>
                <w:sz w:val="20"/>
                <w:szCs w:val="20"/>
                <w:lang w:eastAsia="ar-SA"/>
              </w:rPr>
            </w:pPr>
            <w:r w:rsidRPr="00287474">
              <w:rPr>
                <w:rFonts w:eastAsia="Calibri"/>
                <w:color w:val="000000"/>
                <w:sz w:val="20"/>
                <w:szCs w:val="20"/>
                <w:lang w:eastAsia="ar-SA"/>
              </w:rPr>
              <w:t>перерыв с</w:t>
            </w:r>
          </w:p>
          <w:p w:rsidR="00287474" w:rsidRPr="00287474" w:rsidRDefault="00287474" w:rsidP="00287474">
            <w:pPr>
              <w:widowControl w:val="0"/>
              <w:tabs>
                <w:tab w:val="left" w:pos="733"/>
              </w:tabs>
              <w:autoSpaceDN w:val="0"/>
              <w:jc w:val="center"/>
              <w:rPr>
                <w:rFonts w:eastAsia="Calibri"/>
                <w:color w:val="000000"/>
                <w:sz w:val="20"/>
                <w:szCs w:val="20"/>
                <w:lang w:eastAsia="ar-SA"/>
              </w:rPr>
            </w:pPr>
            <w:r w:rsidRPr="00287474">
              <w:rPr>
                <w:rFonts w:eastAsia="Calibri"/>
                <w:color w:val="000000"/>
                <w:sz w:val="20"/>
                <w:szCs w:val="20"/>
                <w:lang w:eastAsia="ar-SA"/>
              </w:rPr>
              <w:t>13.00 до 13.48, выходные дни -</w:t>
            </w:r>
          </w:p>
          <w:p w:rsidR="00287474" w:rsidRPr="00287474" w:rsidRDefault="00287474" w:rsidP="00287474">
            <w:pPr>
              <w:widowControl w:val="0"/>
              <w:suppressAutoHyphens/>
              <w:autoSpaceDN w:val="0"/>
              <w:ind w:left="58"/>
              <w:jc w:val="center"/>
              <w:rPr>
                <w:rFonts w:eastAsia="Calibri"/>
                <w:color w:val="000000"/>
                <w:sz w:val="20"/>
                <w:szCs w:val="20"/>
                <w:lang w:eastAsia="ar-SA"/>
              </w:rPr>
            </w:pPr>
            <w:r w:rsidRPr="00287474">
              <w:rPr>
                <w:rFonts w:eastAsia="Calibri"/>
                <w:color w:val="000000"/>
                <w:sz w:val="20"/>
                <w:szCs w:val="20"/>
                <w:lang w:eastAsia="ar-SA"/>
              </w:rPr>
              <w:t>сб, вс.</w:t>
            </w:r>
          </w:p>
        </w:tc>
        <w:tc>
          <w:tcPr>
            <w:tcW w:w="1419" w:type="dxa"/>
            <w:shd w:val="clear" w:color="auto" w:fill="auto"/>
            <w:vAlign w:val="center"/>
          </w:tcPr>
          <w:p w:rsidR="00287474" w:rsidRPr="00287474" w:rsidRDefault="00287474" w:rsidP="00287474">
            <w:pPr>
              <w:widowControl w:val="0"/>
              <w:suppressAutoHyphens/>
              <w:jc w:val="center"/>
              <w:rPr>
                <w:rFonts w:eastAsia="Calibri"/>
                <w:sz w:val="20"/>
                <w:szCs w:val="20"/>
                <w:shd w:val="clear" w:color="auto" w:fill="FFFFFF"/>
                <w:lang w:eastAsia="en-US"/>
              </w:rPr>
            </w:pPr>
            <w:r w:rsidRPr="00287474">
              <w:rPr>
                <w:rFonts w:eastAsia="Calibri"/>
                <w:sz w:val="20"/>
                <w:szCs w:val="20"/>
                <w:shd w:val="clear" w:color="auto" w:fill="FFFFFF"/>
                <w:lang w:eastAsia="en-US"/>
              </w:rPr>
              <w:t xml:space="preserve">8 (800) </w:t>
            </w:r>
          </w:p>
          <w:p w:rsidR="00287474" w:rsidRPr="00287474" w:rsidRDefault="00287474" w:rsidP="00287474">
            <w:pPr>
              <w:widowControl w:val="0"/>
              <w:suppressAutoHyphens/>
              <w:jc w:val="center"/>
              <w:rPr>
                <w:rFonts w:ascii="Courier New" w:hAnsi="Courier New" w:cs="Courier New"/>
                <w:sz w:val="20"/>
                <w:szCs w:val="20"/>
                <w:lang w:eastAsia="ar-SA"/>
              </w:rPr>
            </w:pPr>
            <w:r w:rsidRPr="00287474">
              <w:rPr>
                <w:rFonts w:eastAsia="Calibri"/>
                <w:sz w:val="20"/>
                <w:szCs w:val="20"/>
                <w:shd w:val="clear" w:color="auto" w:fill="FFFFFF"/>
                <w:lang w:eastAsia="en-US"/>
              </w:rPr>
              <w:t>500-00-47</w:t>
            </w:r>
          </w:p>
        </w:tc>
      </w:tr>
    </w:tbl>
    <w:p w:rsidR="00287474" w:rsidRPr="00287474" w:rsidRDefault="00287474" w:rsidP="00287474">
      <w:pPr>
        <w:tabs>
          <w:tab w:val="left" w:pos="142"/>
          <w:tab w:val="left" w:pos="284"/>
        </w:tabs>
        <w:jc w:val="both"/>
        <w:rPr>
          <w:lang w:eastAsia="en-US"/>
        </w:rPr>
      </w:pPr>
    </w:p>
    <w:p w:rsidR="00287474" w:rsidRDefault="00287474" w:rsidP="006A229A">
      <w:pPr>
        <w:widowControl w:val="0"/>
        <w:suppressAutoHyphens/>
        <w:ind w:left="142"/>
        <w:jc w:val="both"/>
        <w:rPr>
          <w:rFonts w:eastAsia="Calibri"/>
          <w:shd w:val="clear" w:color="auto" w:fill="FFFFFF"/>
          <w:lang w:eastAsia="en-US"/>
        </w:rPr>
      </w:pPr>
    </w:p>
    <w:p w:rsidR="00AF45D1" w:rsidRPr="00C245F7" w:rsidRDefault="00287474" w:rsidP="00CB5DE1">
      <w:pPr>
        <w:jc w:val="right"/>
        <w:rPr>
          <w:color w:val="1D1B11"/>
        </w:rPr>
      </w:pPr>
      <w:r>
        <w:rPr>
          <w:b/>
          <w:bCs/>
          <w:color w:val="1D1B11"/>
        </w:rPr>
        <w:br w:type="page"/>
      </w:r>
      <w:r w:rsidR="00AF45D1" w:rsidRPr="00C245F7">
        <w:rPr>
          <w:b/>
          <w:bCs/>
          <w:color w:val="1D1B11"/>
        </w:rPr>
        <w:lastRenderedPageBreak/>
        <w:t>Приложение № 2</w:t>
      </w:r>
    </w:p>
    <w:p w:rsidR="00CB5DE1" w:rsidRPr="00C245F7" w:rsidRDefault="00CB5DE1" w:rsidP="00CB5DE1">
      <w:pPr>
        <w:widowControl w:val="0"/>
        <w:tabs>
          <w:tab w:val="left" w:pos="142"/>
          <w:tab w:val="left" w:pos="284"/>
        </w:tabs>
        <w:autoSpaceDE w:val="0"/>
        <w:autoSpaceDN w:val="0"/>
        <w:adjustRightInd w:val="0"/>
        <w:ind w:left="-567" w:firstLine="340"/>
        <w:jc w:val="right"/>
        <w:rPr>
          <w:color w:val="1D1B11"/>
        </w:rPr>
      </w:pPr>
      <w:r w:rsidRPr="00C245F7">
        <w:rPr>
          <w:b/>
          <w:bCs/>
          <w:color w:val="1D1B11"/>
        </w:rPr>
        <w:t xml:space="preserve">к </w:t>
      </w:r>
      <w:hyperlink w:anchor="sub_1000" w:history="1">
        <w:r w:rsidRPr="00C245F7">
          <w:rPr>
            <w:b/>
            <w:bCs/>
            <w:color w:val="1D1B11"/>
          </w:rPr>
          <w:t>Административному регламенту</w:t>
        </w:r>
      </w:hyperlink>
    </w:p>
    <w:p w:rsidR="00CB5DE1" w:rsidRPr="00C245F7" w:rsidRDefault="00CB5DE1" w:rsidP="00CB5DE1">
      <w:pPr>
        <w:widowControl w:val="0"/>
        <w:tabs>
          <w:tab w:val="left" w:pos="142"/>
          <w:tab w:val="left" w:pos="284"/>
        </w:tabs>
        <w:autoSpaceDE w:val="0"/>
        <w:autoSpaceDN w:val="0"/>
        <w:adjustRightInd w:val="0"/>
        <w:ind w:left="-567" w:firstLine="340"/>
        <w:jc w:val="right"/>
        <w:rPr>
          <w:b/>
          <w:bCs/>
          <w:color w:val="1D1B11"/>
        </w:rPr>
      </w:pPr>
      <w:r w:rsidRPr="00C245F7">
        <w:rPr>
          <w:b/>
          <w:bCs/>
          <w:color w:val="1D1B11"/>
        </w:rPr>
        <w:t>предоставления администрацией</w:t>
      </w:r>
    </w:p>
    <w:p w:rsidR="00CB5DE1" w:rsidRPr="00C245F7" w:rsidRDefault="00CB5DE1" w:rsidP="00CB5DE1">
      <w:pPr>
        <w:widowControl w:val="0"/>
        <w:tabs>
          <w:tab w:val="left" w:pos="142"/>
          <w:tab w:val="left" w:pos="284"/>
        </w:tabs>
        <w:autoSpaceDE w:val="0"/>
        <w:autoSpaceDN w:val="0"/>
        <w:adjustRightInd w:val="0"/>
        <w:ind w:left="-567" w:firstLine="340"/>
        <w:jc w:val="right"/>
        <w:rPr>
          <w:color w:val="1D1B11"/>
        </w:rPr>
      </w:pPr>
      <w:r w:rsidRPr="00C245F7">
        <w:rPr>
          <w:b/>
          <w:bCs/>
          <w:color w:val="1D1B11"/>
        </w:rPr>
        <w:t>муниципального образования ____</w:t>
      </w:r>
    </w:p>
    <w:p w:rsidR="00CB5DE1" w:rsidRPr="00C245F7" w:rsidRDefault="00CB5DE1" w:rsidP="00CB5DE1">
      <w:pPr>
        <w:widowControl w:val="0"/>
        <w:tabs>
          <w:tab w:val="left" w:pos="142"/>
          <w:tab w:val="left" w:pos="284"/>
        </w:tabs>
        <w:autoSpaceDE w:val="0"/>
        <w:autoSpaceDN w:val="0"/>
        <w:adjustRightInd w:val="0"/>
        <w:ind w:left="-567" w:firstLine="340"/>
        <w:jc w:val="right"/>
        <w:rPr>
          <w:color w:val="1D1B11"/>
        </w:rPr>
      </w:pPr>
      <w:r w:rsidRPr="00C245F7">
        <w:rPr>
          <w:b/>
          <w:bCs/>
          <w:color w:val="1D1B11"/>
        </w:rPr>
        <w:t>муниципальной услуги</w:t>
      </w:r>
    </w:p>
    <w:p w:rsidR="00AF45D1" w:rsidRPr="00C245F7" w:rsidRDefault="00AF45D1" w:rsidP="00CB5DE1">
      <w:pPr>
        <w:jc w:val="right"/>
        <w:rPr>
          <w:color w:val="1D1B11"/>
        </w:rPr>
      </w:pPr>
      <w:r w:rsidRPr="00C245F7">
        <w:rPr>
          <w:b/>
          <w:bCs/>
          <w:color w:val="1D1B11"/>
        </w:rPr>
        <w:t> </w:t>
      </w:r>
    </w:p>
    <w:p w:rsidR="00AF45D1" w:rsidRPr="00C245F7" w:rsidRDefault="00AF45D1" w:rsidP="00AF45D1">
      <w:pPr>
        <w:spacing w:before="120" w:after="120" w:line="360" w:lineRule="atLeast"/>
        <w:jc w:val="right"/>
        <w:rPr>
          <w:color w:val="1D1B11"/>
        </w:rPr>
      </w:pPr>
      <w:r w:rsidRPr="00C245F7">
        <w:rPr>
          <w:b/>
          <w:bCs/>
          <w:color w:val="1D1B11"/>
        </w:rPr>
        <w:t>В межведомственную комиссию по оценке жилых помещений</w:t>
      </w:r>
    </w:p>
    <w:p w:rsidR="00AF45D1" w:rsidRPr="00C245F7" w:rsidRDefault="00AF45D1" w:rsidP="00AF45D1">
      <w:pPr>
        <w:spacing w:before="120" w:after="120" w:line="360" w:lineRule="atLeast"/>
        <w:jc w:val="right"/>
        <w:rPr>
          <w:b/>
          <w:bCs/>
          <w:color w:val="1D1B11"/>
        </w:rPr>
      </w:pPr>
      <w:r w:rsidRPr="00C245F7">
        <w:rPr>
          <w:b/>
          <w:bCs/>
          <w:color w:val="1D1B11"/>
        </w:rPr>
        <w:t> на территории муниципального образования</w:t>
      </w:r>
    </w:p>
    <w:p w:rsidR="00AF45D1" w:rsidRPr="00C245F7" w:rsidRDefault="00AF45D1" w:rsidP="00AF45D1">
      <w:pPr>
        <w:spacing w:before="120" w:after="120" w:line="360" w:lineRule="atLeast"/>
        <w:jc w:val="right"/>
        <w:rPr>
          <w:color w:val="1D1B11"/>
        </w:rPr>
      </w:pPr>
      <w:r w:rsidRPr="00C245F7">
        <w:rPr>
          <w:b/>
          <w:bCs/>
          <w:color w:val="1D1B11"/>
        </w:rPr>
        <w:t>_________________________________________________________</w:t>
      </w:r>
    </w:p>
    <w:p w:rsidR="00AF45D1" w:rsidRPr="00C245F7" w:rsidRDefault="00AF45D1" w:rsidP="00AF45D1">
      <w:pPr>
        <w:spacing w:before="120" w:after="120" w:line="360" w:lineRule="atLeast"/>
        <w:jc w:val="right"/>
        <w:rPr>
          <w:color w:val="1D1B11"/>
        </w:rPr>
      </w:pPr>
      <w:r w:rsidRPr="00C245F7">
        <w:rPr>
          <w:color w:val="1D1B11"/>
        </w:rPr>
        <w:t>от _____________________________________________________</w:t>
      </w:r>
    </w:p>
    <w:p w:rsidR="00AF45D1" w:rsidRPr="00C245F7" w:rsidRDefault="00AF45D1" w:rsidP="00AF45D1">
      <w:pPr>
        <w:spacing w:before="120" w:after="120" w:line="360" w:lineRule="atLeast"/>
        <w:jc w:val="right"/>
        <w:rPr>
          <w:color w:val="1D1B11"/>
        </w:rPr>
      </w:pPr>
      <w:r w:rsidRPr="00C245F7">
        <w:rPr>
          <w:color w:val="1D1B11"/>
        </w:rPr>
        <w:t>(указать статус заявителя - собственник  помещения, наниматель) </w:t>
      </w:r>
    </w:p>
    <w:p w:rsidR="00AF45D1" w:rsidRPr="00C245F7" w:rsidRDefault="00AF45D1" w:rsidP="00AF45D1">
      <w:pPr>
        <w:spacing w:before="120" w:after="120" w:line="360" w:lineRule="atLeast"/>
        <w:jc w:val="right"/>
        <w:rPr>
          <w:color w:val="1D1B11"/>
        </w:rPr>
      </w:pPr>
      <w:r w:rsidRPr="00C245F7">
        <w:rPr>
          <w:color w:val="1D1B11"/>
        </w:rPr>
        <w:t>_____________________________________________________</w:t>
      </w:r>
    </w:p>
    <w:p w:rsidR="00AF45D1" w:rsidRPr="00C245F7" w:rsidRDefault="00AF45D1" w:rsidP="00AF45D1">
      <w:pPr>
        <w:spacing w:before="120" w:after="120" w:line="360" w:lineRule="atLeast"/>
        <w:jc w:val="right"/>
        <w:rPr>
          <w:color w:val="1D1B11"/>
        </w:rPr>
      </w:pPr>
      <w:r w:rsidRPr="00C245F7">
        <w:rPr>
          <w:color w:val="1D1B11"/>
        </w:rPr>
        <w:t>(фамилия, имя, отчество гражданина</w:t>
      </w:r>
      <w:r w:rsidR="0031178E" w:rsidRPr="00C245F7">
        <w:rPr>
          <w:color w:val="1D1B11"/>
        </w:rPr>
        <w:t>, наименование, адрес места нахождения юридического лица</w:t>
      </w:r>
      <w:r w:rsidRPr="00C245F7">
        <w:rPr>
          <w:color w:val="1D1B11"/>
        </w:rPr>
        <w:t>)</w:t>
      </w:r>
    </w:p>
    <w:p w:rsidR="00AF45D1" w:rsidRPr="00C245F7" w:rsidRDefault="00AF45D1" w:rsidP="00AF45D1">
      <w:pPr>
        <w:spacing w:before="120" w:after="120" w:line="360" w:lineRule="atLeast"/>
        <w:jc w:val="right"/>
        <w:rPr>
          <w:color w:val="1D1B11"/>
        </w:rPr>
      </w:pPr>
      <w:r w:rsidRPr="00C245F7">
        <w:rPr>
          <w:color w:val="1D1B11"/>
        </w:rPr>
        <w:t>_____________________________________________________</w:t>
      </w:r>
    </w:p>
    <w:p w:rsidR="00AF45D1" w:rsidRPr="00C245F7" w:rsidRDefault="00AF45D1" w:rsidP="00AF45D1">
      <w:pPr>
        <w:spacing w:before="120" w:after="120" w:line="360" w:lineRule="atLeast"/>
        <w:jc w:val="right"/>
        <w:rPr>
          <w:color w:val="1D1B11"/>
        </w:rPr>
      </w:pPr>
      <w:r w:rsidRPr="00C245F7">
        <w:rPr>
          <w:color w:val="1D1B11"/>
        </w:rPr>
        <w:t>(адрес проживания и регистрации)</w:t>
      </w:r>
    </w:p>
    <w:p w:rsidR="00AF45D1" w:rsidRPr="00C245F7" w:rsidRDefault="00AF45D1" w:rsidP="00AF45D1">
      <w:pPr>
        <w:spacing w:before="120" w:after="120" w:line="360" w:lineRule="atLeast"/>
        <w:jc w:val="right"/>
        <w:rPr>
          <w:color w:val="1D1B11"/>
        </w:rPr>
      </w:pPr>
      <w:r w:rsidRPr="00C245F7">
        <w:rPr>
          <w:color w:val="1D1B11"/>
        </w:rPr>
        <w:t>_____________________________________________________</w:t>
      </w:r>
    </w:p>
    <w:p w:rsidR="00AF45D1" w:rsidRPr="00C245F7" w:rsidRDefault="00AF45D1" w:rsidP="00AF45D1">
      <w:pPr>
        <w:spacing w:before="120" w:after="120" w:line="360" w:lineRule="atLeast"/>
        <w:jc w:val="right"/>
        <w:rPr>
          <w:color w:val="1D1B11"/>
        </w:rPr>
      </w:pPr>
      <w:r w:rsidRPr="00C245F7">
        <w:rPr>
          <w:color w:val="1D1B11"/>
        </w:rPr>
        <w:t>(контактный телефон)</w:t>
      </w:r>
    </w:p>
    <w:p w:rsidR="00AF45D1" w:rsidRPr="00C245F7" w:rsidRDefault="00AF45D1" w:rsidP="00AF45D1">
      <w:pPr>
        <w:spacing w:before="120" w:after="120" w:line="360" w:lineRule="atLeast"/>
        <w:jc w:val="right"/>
        <w:rPr>
          <w:color w:val="1D1B11"/>
        </w:rPr>
      </w:pPr>
      <w:r w:rsidRPr="00C245F7">
        <w:rPr>
          <w:b/>
          <w:bCs/>
          <w:color w:val="1D1B11"/>
        </w:rPr>
        <w:t> </w:t>
      </w:r>
    </w:p>
    <w:p w:rsidR="00AF45D1" w:rsidRPr="00C245F7" w:rsidRDefault="00AF45D1" w:rsidP="00AF45D1">
      <w:pPr>
        <w:spacing w:before="120" w:after="120" w:line="360" w:lineRule="atLeast"/>
        <w:jc w:val="center"/>
        <w:rPr>
          <w:color w:val="1D1B11"/>
        </w:rPr>
      </w:pPr>
      <w:r w:rsidRPr="00C245F7">
        <w:rPr>
          <w:b/>
          <w:bCs/>
          <w:color w:val="1D1B11"/>
        </w:rPr>
        <w:t>ЗАЯВЛЕНИЕ</w:t>
      </w:r>
    </w:p>
    <w:p w:rsidR="00AF45D1" w:rsidRPr="00C245F7" w:rsidRDefault="00AF45D1" w:rsidP="00AF45D1">
      <w:pPr>
        <w:spacing w:before="120" w:after="120" w:line="360" w:lineRule="atLeast"/>
        <w:rPr>
          <w:color w:val="1D1B11"/>
        </w:rPr>
      </w:pPr>
      <w:r w:rsidRPr="00C245F7">
        <w:rPr>
          <w:color w:val="1D1B11"/>
        </w:rPr>
        <w:t>Прошу провести оценку соответствия помещения  по  адресу:</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_________________________________________________________________________________________________________</w:t>
      </w:r>
    </w:p>
    <w:p w:rsidR="00AF45D1" w:rsidRPr="00C37EA7" w:rsidRDefault="00AF45D1" w:rsidP="00AF45D1">
      <w:pPr>
        <w:spacing w:before="120" w:after="120" w:line="360" w:lineRule="atLeast"/>
        <w:rPr>
          <w:color w:val="1D1B11"/>
        </w:rPr>
      </w:pPr>
      <w:r w:rsidRPr="00C245F7">
        <w:rPr>
          <w:color w:val="1D1B11"/>
        </w:rPr>
        <w:t xml:space="preserve">требованиям, установленным в «Положении о </w:t>
      </w:r>
      <w:r w:rsidRPr="00C37EA7">
        <w:rPr>
          <w:color w:val="1D1B11"/>
        </w:rPr>
        <w:t xml:space="preserve">признании помещения жилым помещением, жилого помещения непригодным для проживания и многоквартирного дома аварийным и подлежащим сносу», утвержденном постановлением администрации </w:t>
      </w:r>
      <w:r w:rsidRPr="00C37EA7">
        <w:rPr>
          <w:color w:val="1D1B11"/>
        </w:rPr>
        <w:br/>
        <w:t>_______________муниципального образования от _________№______________.</w:t>
      </w:r>
    </w:p>
    <w:p w:rsidR="00BF2295" w:rsidRPr="00C37EA7" w:rsidRDefault="00AF45D1" w:rsidP="00BF2295">
      <w:pPr>
        <w:spacing w:before="120" w:after="120" w:line="360" w:lineRule="atLeast"/>
        <w:rPr>
          <w:color w:val="1D1B11"/>
        </w:rPr>
      </w:pPr>
      <w:r w:rsidRPr="00C8010F">
        <w:rPr>
          <w:color w:val="1D1B11"/>
        </w:rPr>
        <w:t>К заявлению прилагаются</w:t>
      </w:r>
      <w:r w:rsidRPr="00C37EA7">
        <w:rPr>
          <w:color w:val="1D1B11"/>
        </w:rPr>
        <w:t>:</w:t>
      </w:r>
    </w:p>
    <w:p w:rsidR="00BF2295" w:rsidRPr="00C245F7" w:rsidRDefault="00BF2295" w:rsidP="00BF2295">
      <w:pPr>
        <w:spacing w:before="120" w:after="120" w:line="360" w:lineRule="atLeast"/>
        <w:rPr>
          <w:color w:val="1D1B11"/>
        </w:rPr>
      </w:pPr>
      <w:r w:rsidRPr="00C37EA7">
        <w:rPr>
          <w:color w:val="1D1B1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2295" w:rsidRPr="00C245F7" w:rsidRDefault="00BF2295" w:rsidP="00BF2295">
      <w:pPr>
        <w:pBdr>
          <w:bottom w:val="single" w:sz="12" w:space="1" w:color="auto"/>
        </w:pBdr>
        <w:spacing w:before="120" w:after="120" w:line="360" w:lineRule="atLeast"/>
        <w:rPr>
          <w:color w:val="1D1B11"/>
        </w:rPr>
      </w:pPr>
    </w:p>
    <w:p w:rsidR="00AF45D1" w:rsidRPr="00C8010F" w:rsidRDefault="00AF45D1" w:rsidP="00AF45D1">
      <w:pPr>
        <w:spacing w:before="120" w:after="120" w:line="360" w:lineRule="atLeast"/>
        <w:rPr>
          <w:color w:val="1D1B11"/>
        </w:rPr>
      </w:pPr>
      <w:r w:rsidRPr="00C245F7">
        <w:rPr>
          <w:color w:val="1D1B11"/>
        </w:rPr>
        <w:t xml:space="preserve">Дополнительные документы </w:t>
      </w:r>
      <w:r w:rsidRPr="00C8010F">
        <w:rPr>
          <w:color w:val="1D1B11"/>
        </w:rPr>
        <w:t>__________________________________________________________________________________________________________________________________________________________</w:t>
      </w:r>
    </w:p>
    <w:p w:rsidR="009C4391" w:rsidRPr="00C37EA7" w:rsidRDefault="009C4391" w:rsidP="009C4391">
      <w:pPr>
        <w:pStyle w:val="af0"/>
        <w:rPr>
          <w:color w:val="1D1B11"/>
          <w:sz w:val="24"/>
          <w:szCs w:val="24"/>
        </w:rPr>
      </w:pPr>
      <w:r w:rsidRPr="00C8010F">
        <w:rPr>
          <w:color w:val="1D1B11"/>
          <w:sz w:val="24"/>
          <w:szCs w:val="24"/>
        </w:rPr>
        <w:t>Сведения для отправки решения по почте:</w:t>
      </w:r>
    </w:p>
    <w:p w:rsidR="00453EFB" w:rsidRPr="00C8010F" w:rsidRDefault="00453EFB" w:rsidP="009C4391">
      <w:pPr>
        <w:pStyle w:val="af0"/>
        <w:rPr>
          <w:color w:val="1D1B11"/>
          <w:sz w:val="24"/>
          <w:szCs w:val="24"/>
        </w:rPr>
      </w:pPr>
    </w:p>
    <w:p w:rsidR="001327CE" w:rsidRPr="00C8010F" w:rsidRDefault="00453EFB" w:rsidP="009C4391">
      <w:pPr>
        <w:pStyle w:val="af0"/>
        <w:rPr>
          <w:color w:val="1D1B11"/>
          <w:sz w:val="24"/>
          <w:szCs w:val="24"/>
        </w:rPr>
      </w:pPr>
      <w:r w:rsidRPr="00C8010F">
        <w:rPr>
          <w:color w:val="1D1B11"/>
          <w:sz w:val="24"/>
          <w:szCs w:val="24"/>
        </w:rPr>
        <w:t>Согласие всех лиц, имеющих долю в праве собственности на жилое помещение: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812"/>
        <w:gridCol w:w="2748"/>
        <w:gridCol w:w="2160"/>
        <w:gridCol w:w="1926"/>
        <w:tblGridChange w:id="24">
          <w:tblGrid>
            <w:gridCol w:w="1492"/>
            <w:gridCol w:w="1812"/>
            <w:gridCol w:w="2748"/>
            <w:gridCol w:w="2160"/>
            <w:gridCol w:w="1926"/>
          </w:tblGrid>
        </w:tblGridChange>
      </w:tblGrid>
      <w:tr w:rsidR="00AC2DA0" w:rsidRPr="00C8010F" w:rsidTr="009749AE">
        <w:tc>
          <w:tcPr>
            <w:tcW w:w="1588" w:type="dxa"/>
            <w:shd w:val="clear" w:color="auto" w:fill="auto"/>
          </w:tcPr>
          <w:p w:rsidR="00AC2DA0" w:rsidRPr="00C37EA7" w:rsidRDefault="00AC2DA0" w:rsidP="009749AE">
            <w:pPr>
              <w:pStyle w:val="af0"/>
              <w:jc w:val="center"/>
              <w:rPr>
                <w:color w:val="1D1B11"/>
                <w:sz w:val="24"/>
                <w:szCs w:val="24"/>
              </w:rPr>
            </w:pPr>
            <w:r w:rsidRPr="00C37EA7">
              <w:rPr>
                <w:color w:val="1D1B11"/>
                <w:sz w:val="24"/>
                <w:szCs w:val="24"/>
              </w:rPr>
              <w:t>№ п.п.</w:t>
            </w:r>
          </w:p>
        </w:tc>
        <w:tc>
          <w:tcPr>
            <w:tcW w:w="1906" w:type="dxa"/>
            <w:shd w:val="clear" w:color="auto" w:fill="auto"/>
          </w:tcPr>
          <w:p w:rsidR="00AC2DA0" w:rsidRPr="00C37EA7" w:rsidRDefault="00AC2DA0" w:rsidP="009749AE">
            <w:pPr>
              <w:pStyle w:val="af0"/>
              <w:jc w:val="center"/>
              <w:rPr>
                <w:color w:val="1D1B11"/>
                <w:sz w:val="24"/>
                <w:szCs w:val="24"/>
              </w:rPr>
            </w:pPr>
            <w:r w:rsidRPr="00C37EA7">
              <w:rPr>
                <w:color w:val="1D1B11"/>
                <w:sz w:val="24"/>
                <w:szCs w:val="24"/>
              </w:rPr>
              <w:t>Ф.И.О.</w:t>
            </w:r>
          </w:p>
        </w:tc>
        <w:tc>
          <w:tcPr>
            <w:tcW w:w="1823" w:type="dxa"/>
            <w:shd w:val="clear" w:color="auto" w:fill="auto"/>
          </w:tcPr>
          <w:p w:rsidR="00AC2DA0" w:rsidRPr="00C37EA7" w:rsidRDefault="00AC2DA0" w:rsidP="009749AE">
            <w:pPr>
              <w:pStyle w:val="af0"/>
              <w:jc w:val="center"/>
              <w:rPr>
                <w:color w:val="1D1B11"/>
                <w:sz w:val="24"/>
                <w:szCs w:val="24"/>
              </w:rPr>
            </w:pPr>
            <w:r w:rsidRPr="00C37EA7">
              <w:rPr>
                <w:color w:val="1D1B11"/>
                <w:sz w:val="24"/>
                <w:szCs w:val="24"/>
              </w:rPr>
              <w:t>Реквизиты правоустанавливающего документа, объем площади помещения, принадлежащего на праве собственности</w:t>
            </w:r>
          </w:p>
        </w:tc>
        <w:tc>
          <w:tcPr>
            <w:tcW w:w="2240" w:type="dxa"/>
            <w:shd w:val="clear" w:color="auto" w:fill="auto"/>
          </w:tcPr>
          <w:p w:rsidR="00AC2DA0" w:rsidRPr="00C37EA7" w:rsidRDefault="00AC2DA0" w:rsidP="009749AE">
            <w:pPr>
              <w:pStyle w:val="af0"/>
              <w:jc w:val="center"/>
              <w:rPr>
                <w:color w:val="1D1B11"/>
                <w:sz w:val="24"/>
                <w:szCs w:val="24"/>
              </w:rPr>
            </w:pPr>
            <w:r w:rsidRPr="00C37EA7">
              <w:rPr>
                <w:color w:val="1D1B11"/>
                <w:sz w:val="24"/>
                <w:szCs w:val="24"/>
              </w:rPr>
              <w:t>согласен/не согласен</w:t>
            </w:r>
          </w:p>
        </w:tc>
        <w:tc>
          <w:tcPr>
            <w:tcW w:w="2014" w:type="dxa"/>
            <w:shd w:val="clear" w:color="auto" w:fill="auto"/>
          </w:tcPr>
          <w:p w:rsidR="00AC2DA0" w:rsidRPr="00C245F7" w:rsidRDefault="00AC2DA0" w:rsidP="009749AE">
            <w:pPr>
              <w:pStyle w:val="af0"/>
              <w:jc w:val="center"/>
              <w:rPr>
                <w:color w:val="1D1B11"/>
                <w:sz w:val="24"/>
                <w:szCs w:val="24"/>
              </w:rPr>
            </w:pPr>
            <w:r w:rsidRPr="00C37EA7">
              <w:rPr>
                <w:color w:val="1D1B11"/>
                <w:sz w:val="24"/>
                <w:szCs w:val="24"/>
              </w:rPr>
              <w:t>Подпись</w:t>
            </w:r>
          </w:p>
        </w:tc>
      </w:tr>
      <w:tr w:rsidR="00AC2DA0" w:rsidRPr="00C8010F" w:rsidTr="009749AE">
        <w:tc>
          <w:tcPr>
            <w:tcW w:w="1588" w:type="dxa"/>
            <w:shd w:val="clear" w:color="auto" w:fill="auto"/>
          </w:tcPr>
          <w:p w:rsidR="00AC2DA0" w:rsidRPr="00C8010F" w:rsidRDefault="00AC2DA0" w:rsidP="009C4391">
            <w:pPr>
              <w:pStyle w:val="af0"/>
              <w:rPr>
                <w:color w:val="1D1B11"/>
                <w:sz w:val="24"/>
                <w:szCs w:val="24"/>
              </w:rPr>
            </w:pPr>
          </w:p>
        </w:tc>
        <w:tc>
          <w:tcPr>
            <w:tcW w:w="1906" w:type="dxa"/>
            <w:shd w:val="clear" w:color="auto" w:fill="auto"/>
          </w:tcPr>
          <w:p w:rsidR="00AC2DA0" w:rsidRPr="00C8010F" w:rsidRDefault="00AC2DA0" w:rsidP="009C4391">
            <w:pPr>
              <w:pStyle w:val="af0"/>
              <w:rPr>
                <w:color w:val="1D1B11"/>
                <w:sz w:val="24"/>
                <w:szCs w:val="24"/>
              </w:rPr>
            </w:pPr>
          </w:p>
        </w:tc>
        <w:tc>
          <w:tcPr>
            <w:tcW w:w="1823" w:type="dxa"/>
            <w:shd w:val="clear" w:color="auto" w:fill="auto"/>
          </w:tcPr>
          <w:p w:rsidR="00AC2DA0" w:rsidRPr="00C8010F" w:rsidRDefault="00AC2DA0" w:rsidP="009C4391">
            <w:pPr>
              <w:pStyle w:val="af0"/>
              <w:rPr>
                <w:color w:val="1D1B11"/>
                <w:sz w:val="24"/>
                <w:szCs w:val="24"/>
              </w:rPr>
            </w:pPr>
          </w:p>
        </w:tc>
        <w:tc>
          <w:tcPr>
            <w:tcW w:w="2240" w:type="dxa"/>
            <w:shd w:val="clear" w:color="auto" w:fill="auto"/>
          </w:tcPr>
          <w:p w:rsidR="00AC2DA0" w:rsidRPr="00C8010F" w:rsidRDefault="00AC2DA0" w:rsidP="009C4391">
            <w:pPr>
              <w:pStyle w:val="af0"/>
              <w:rPr>
                <w:color w:val="1D1B11"/>
                <w:sz w:val="24"/>
                <w:szCs w:val="24"/>
              </w:rPr>
            </w:pPr>
          </w:p>
        </w:tc>
        <w:tc>
          <w:tcPr>
            <w:tcW w:w="2014" w:type="dxa"/>
            <w:shd w:val="clear" w:color="auto" w:fill="auto"/>
          </w:tcPr>
          <w:p w:rsidR="00AC2DA0" w:rsidRPr="00C8010F" w:rsidRDefault="00AC2DA0" w:rsidP="009C4391">
            <w:pPr>
              <w:pStyle w:val="af0"/>
              <w:rPr>
                <w:color w:val="1D1B11"/>
                <w:sz w:val="24"/>
                <w:szCs w:val="24"/>
              </w:rPr>
            </w:pPr>
          </w:p>
        </w:tc>
      </w:tr>
      <w:tr w:rsidR="00AC2DA0" w:rsidRPr="00C8010F" w:rsidTr="009749AE">
        <w:tc>
          <w:tcPr>
            <w:tcW w:w="1588" w:type="dxa"/>
            <w:shd w:val="clear" w:color="auto" w:fill="auto"/>
          </w:tcPr>
          <w:p w:rsidR="00AC2DA0" w:rsidRPr="00C8010F" w:rsidRDefault="00AC2DA0" w:rsidP="009C4391">
            <w:pPr>
              <w:pStyle w:val="af0"/>
              <w:rPr>
                <w:color w:val="1D1B11"/>
                <w:sz w:val="24"/>
                <w:szCs w:val="24"/>
              </w:rPr>
            </w:pPr>
          </w:p>
        </w:tc>
        <w:tc>
          <w:tcPr>
            <w:tcW w:w="1906" w:type="dxa"/>
            <w:shd w:val="clear" w:color="auto" w:fill="auto"/>
          </w:tcPr>
          <w:p w:rsidR="00AC2DA0" w:rsidRPr="00C8010F" w:rsidRDefault="00AC2DA0" w:rsidP="009C4391">
            <w:pPr>
              <w:pStyle w:val="af0"/>
              <w:rPr>
                <w:color w:val="1D1B11"/>
                <w:sz w:val="24"/>
                <w:szCs w:val="24"/>
              </w:rPr>
            </w:pPr>
          </w:p>
        </w:tc>
        <w:tc>
          <w:tcPr>
            <w:tcW w:w="1823" w:type="dxa"/>
            <w:shd w:val="clear" w:color="auto" w:fill="auto"/>
          </w:tcPr>
          <w:p w:rsidR="00AC2DA0" w:rsidRPr="00C8010F" w:rsidRDefault="00AC2DA0" w:rsidP="009C4391">
            <w:pPr>
              <w:pStyle w:val="af0"/>
              <w:rPr>
                <w:color w:val="1D1B11"/>
                <w:sz w:val="24"/>
                <w:szCs w:val="24"/>
              </w:rPr>
            </w:pPr>
          </w:p>
        </w:tc>
        <w:tc>
          <w:tcPr>
            <w:tcW w:w="2240" w:type="dxa"/>
            <w:shd w:val="clear" w:color="auto" w:fill="auto"/>
          </w:tcPr>
          <w:p w:rsidR="00AC2DA0" w:rsidRPr="00C8010F" w:rsidRDefault="00AC2DA0" w:rsidP="009C4391">
            <w:pPr>
              <w:pStyle w:val="af0"/>
              <w:rPr>
                <w:color w:val="1D1B11"/>
                <w:sz w:val="24"/>
                <w:szCs w:val="24"/>
              </w:rPr>
            </w:pPr>
          </w:p>
        </w:tc>
        <w:tc>
          <w:tcPr>
            <w:tcW w:w="2014" w:type="dxa"/>
            <w:shd w:val="clear" w:color="auto" w:fill="auto"/>
          </w:tcPr>
          <w:p w:rsidR="00AC2DA0" w:rsidRPr="00C8010F" w:rsidRDefault="00AC2DA0" w:rsidP="009C4391">
            <w:pPr>
              <w:pStyle w:val="af0"/>
              <w:rPr>
                <w:color w:val="1D1B11"/>
                <w:sz w:val="24"/>
                <w:szCs w:val="24"/>
              </w:rPr>
            </w:pPr>
          </w:p>
        </w:tc>
      </w:tr>
    </w:tbl>
    <w:p w:rsidR="009C4391" w:rsidRPr="00C8010F" w:rsidRDefault="009C4391" w:rsidP="009C4391">
      <w:pPr>
        <w:pStyle w:val="af0"/>
        <w:rPr>
          <w:color w:val="1D1B11"/>
          <w:sz w:val="24"/>
          <w:szCs w:val="24"/>
        </w:rPr>
      </w:pPr>
    </w:p>
    <w:p w:rsidR="00E84B63" w:rsidRPr="00592F50" w:rsidRDefault="00E84B63" w:rsidP="00E84B63">
      <w:pPr>
        <w:pStyle w:val="af0"/>
        <w:rPr>
          <w:color w:val="1D1B11"/>
          <w:sz w:val="24"/>
          <w:szCs w:val="24"/>
        </w:rPr>
      </w:pPr>
      <w:r w:rsidRPr="00592F50">
        <w:rPr>
          <w:color w:val="1D1B11"/>
          <w:sz w:val="24"/>
          <w:szCs w:val="24"/>
        </w:rPr>
        <w:t>Результат рассмотрения заявления прошу:</w:t>
      </w:r>
    </w:p>
    <w:p w:rsidR="00E84B63" w:rsidRPr="00592F50" w:rsidRDefault="00E84B63" w:rsidP="00E84B63">
      <w:pPr>
        <w:pStyle w:val="af0"/>
        <w:rPr>
          <w:color w:val="1D1B11"/>
          <w:sz w:val="24"/>
          <w:szCs w:val="24"/>
        </w:rPr>
      </w:pPr>
      <w:r w:rsidRPr="00592F50">
        <w:rPr>
          <w:color w:val="1D1B11"/>
          <w:sz w:val="24"/>
          <w:szCs w:val="24"/>
        </w:rPr>
        <w:t></w:t>
      </w:r>
      <w:r w:rsidRPr="00592F50">
        <w:rPr>
          <w:color w:val="1D1B11"/>
          <w:sz w:val="24"/>
          <w:szCs w:val="24"/>
        </w:rPr>
        <w:tab/>
        <w:t xml:space="preserve">Выдать на руки в </w:t>
      </w:r>
      <w:r w:rsidR="00097D4D" w:rsidRPr="00592F50">
        <w:rPr>
          <w:color w:val="1D1B11"/>
          <w:sz w:val="24"/>
          <w:szCs w:val="24"/>
        </w:rPr>
        <w:t>Администрации</w:t>
      </w:r>
    </w:p>
    <w:p w:rsidR="00E84B63" w:rsidRPr="00592F50" w:rsidRDefault="00E84B63" w:rsidP="00E84B63">
      <w:pPr>
        <w:pStyle w:val="af0"/>
        <w:rPr>
          <w:color w:val="1D1B11"/>
          <w:sz w:val="24"/>
          <w:szCs w:val="24"/>
        </w:rPr>
      </w:pPr>
      <w:r w:rsidRPr="00592F50">
        <w:rPr>
          <w:color w:val="1D1B11"/>
          <w:sz w:val="24"/>
          <w:szCs w:val="24"/>
        </w:rPr>
        <w:t></w:t>
      </w:r>
      <w:r w:rsidRPr="00592F50">
        <w:rPr>
          <w:color w:val="1D1B11"/>
          <w:sz w:val="24"/>
          <w:szCs w:val="24"/>
        </w:rPr>
        <w:tab/>
        <w:t>Выдать на руки в МФЦ</w:t>
      </w:r>
    </w:p>
    <w:p w:rsidR="00097D4D" w:rsidRPr="00592F50" w:rsidRDefault="00E84B63" w:rsidP="00097D4D">
      <w:pPr>
        <w:pStyle w:val="af0"/>
        <w:rPr>
          <w:color w:val="1D1B11"/>
          <w:sz w:val="24"/>
          <w:szCs w:val="24"/>
        </w:rPr>
      </w:pPr>
      <w:r w:rsidRPr="00592F50">
        <w:rPr>
          <w:color w:val="1D1B11"/>
          <w:sz w:val="24"/>
          <w:szCs w:val="24"/>
        </w:rPr>
        <w:t></w:t>
      </w:r>
      <w:r w:rsidRPr="00592F50">
        <w:rPr>
          <w:color w:val="1D1B11"/>
          <w:sz w:val="24"/>
          <w:szCs w:val="24"/>
        </w:rPr>
        <w:tab/>
        <w:t>Направить по почте</w:t>
      </w:r>
    </w:p>
    <w:p w:rsidR="00097D4D" w:rsidRPr="00097D4D" w:rsidRDefault="00E84B63" w:rsidP="00097D4D">
      <w:pPr>
        <w:pStyle w:val="af0"/>
        <w:rPr>
          <w:color w:val="1D1B11"/>
          <w:sz w:val="24"/>
          <w:szCs w:val="24"/>
        </w:rPr>
      </w:pPr>
      <w:r w:rsidRPr="00592F50">
        <w:rPr>
          <w:color w:val="1D1B11"/>
          <w:sz w:val="24"/>
          <w:szCs w:val="24"/>
        </w:rPr>
        <w:t></w:t>
      </w:r>
      <w:r w:rsidRPr="00592F50">
        <w:rPr>
          <w:color w:val="1D1B11"/>
          <w:sz w:val="24"/>
          <w:szCs w:val="24"/>
        </w:rPr>
        <w:tab/>
        <w:t>Направить в электронной форме в личный кабинет на ПГУ</w:t>
      </w:r>
    </w:p>
    <w:p w:rsidR="00097D4D" w:rsidRDefault="00097D4D" w:rsidP="00097D4D">
      <w:pPr>
        <w:pStyle w:val="af0"/>
        <w:rPr>
          <w:color w:val="1D1B11"/>
        </w:rPr>
      </w:pPr>
    </w:p>
    <w:p w:rsidR="00AF45D1" w:rsidRPr="00C245F7" w:rsidRDefault="00AF45D1" w:rsidP="00097D4D">
      <w:pPr>
        <w:pStyle w:val="af0"/>
        <w:rPr>
          <w:color w:val="1D1B11"/>
        </w:rPr>
      </w:pPr>
      <w:r w:rsidRPr="00C245F7">
        <w:rPr>
          <w:color w:val="1D1B11"/>
        </w:rPr>
        <w:t>___________________                                                                           </w:t>
      </w:r>
      <w:r w:rsidR="00097D4D">
        <w:rPr>
          <w:color w:val="1D1B11"/>
        </w:rPr>
        <w:t xml:space="preserve">          </w:t>
      </w:r>
      <w:r w:rsidRPr="00C245F7">
        <w:rPr>
          <w:color w:val="1D1B11"/>
        </w:rPr>
        <w:t>     __________________</w:t>
      </w:r>
    </w:p>
    <w:p w:rsidR="00AF45D1" w:rsidRPr="00C245F7" w:rsidRDefault="00AF45D1" w:rsidP="00AF45D1">
      <w:pPr>
        <w:spacing w:before="120" w:after="120" w:line="360" w:lineRule="atLeast"/>
        <w:rPr>
          <w:color w:val="1D1B11"/>
        </w:rPr>
      </w:pPr>
      <w:r w:rsidRPr="00C245F7">
        <w:rPr>
          <w:color w:val="1D1B11"/>
        </w:rPr>
        <w:t>(дата)                                                                                                              (подпись)</w:t>
      </w:r>
    </w:p>
    <w:p w:rsidR="00AF45D1" w:rsidRPr="00C245F7" w:rsidRDefault="00AF45D1" w:rsidP="00AF45D1">
      <w:pPr>
        <w:spacing w:before="120" w:after="120" w:line="360" w:lineRule="atLeast"/>
        <w:rPr>
          <w:color w:val="1D1B11"/>
        </w:rPr>
      </w:pPr>
    </w:p>
    <w:p w:rsidR="00AC2DA0" w:rsidRPr="00C245F7" w:rsidRDefault="00AC2DA0" w:rsidP="00AF45D1">
      <w:pPr>
        <w:spacing w:before="120" w:after="120" w:line="360" w:lineRule="atLeast"/>
        <w:rPr>
          <w:color w:val="1D1B11"/>
        </w:rPr>
      </w:pPr>
    </w:p>
    <w:p w:rsidR="00BF2295" w:rsidRPr="00C245F7" w:rsidRDefault="00BF2295" w:rsidP="00AF45D1">
      <w:pPr>
        <w:spacing w:before="120" w:after="120" w:line="360" w:lineRule="atLeast"/>
        <w:rPr>
          <w:color w:val="1D1B11"/>
        </w:rPr>
      </w:pPr>
    </w:p>
    <w:p w:rsidR="00BF2295" w:rsidRPr="00C245F7" w:rsidRDefault="00BF2295" w:rsidP="00AF45D1">
      <w:pPr>
        <w:spacing w:before="120" w:after="120" w:line="360" w:lineRule="atLeast"/>
        <w:rPr>
          <w:color w:val="1D1B11"/>
        </w:rPr>
      </w:pPr>
    </w:p>
    <w:p w:rsidR="00BF2295" w:rsidRPr="00C245F7" w:rsidRDefault="00BF2295" w:rsidP="00AF45D1">
      <w:pPr>
        <w:spacing w:before="120" w:after="120" w:line="360" w:lineRule="atLeast"/>
        <w:rPr>
          <w:color w:val="1D1B11"/>
        </w:rPr>
      </w:pPr>
    </w:p>
    <w:p w:rsidR="00BF2295" w:rsidRPr="00C245F7" w:rsidRDefault="00BF2295" w:rsidP="00AF45D1">
      <w:pPr>
        <w:spacing w:before="120" w:after="120" w:line="360" w:lineRule="atLeast"/>
        <w:rPr>
          <w:color w:val="1D1B11"/>
        </w:rPr>
      </w:pPr>
    </w:p>
    <w:p w:rsidR="00BF2295" w:rsidRPr="00C245F7" w:rsidRDefault="00BF2295" w:rsidP="00AF45D1">
      <w:pPr>
        <w:spacing w:before="120" w:after="120" w:line="360" w:lineRule="atLeast"/>
        <w:rPr>
          <w:color w:val="1D1B11"/>
        </w:rPr>
      </w:pPr>
    </w:p>
    <w:p w:rsidR="00BF2295" w:rsidRPr="00C245F7" w:rsidRDefault="00BF2295" w:rsidP="00AF45D1">
      <w:pPr>
        <w:spacing w:before="120" w:after="120" w:line="360" w:lineRule="atLeast"/>
        <w:rPr>
          <w:color w:val="1D1B11"/>
        </w:rPr>
      </w:pPr>
    </w:p>
    <w:p w:rsidR="00BF2295" w:rsidRPr="00C245F7" w:rsidRDefault="00BF2295" w:rsidP="00AF45D1">
      <w:pPr>
        <w:spacing w:before="120" w:after="120" w:line="360" w:lineRule="atLeast"/>
        <w:rPr>
          <w:color w:val="1D1B11"/>
        </w:rPr>
      </w:pPr>
    </w:p>
    <w:p w:rsidR="00BF2295" w:rsidRPr="00C245F7" w:rsidRDefault="00BF2295" w:rsidP="00AF45D1">
      <w:pPr>
        <w:spacing w:before="120" w:after="120" w:line="360" w:lineRule="atLeast"/>
        <w:rPr>
          <w:color w:val="1D1B11"/>
        </w:rPr>
      </w:pPr>
    </w:p>
    <w:p w:rsidR="00BF2295" w:rsidRPr="00C245F7" w:rsidRDefault="00BF2295" w:rsidP="00AF45D1">
      <w:pPr>
        <w:spacing w:before="120" w:after="120" w:line="360" w:lineRule="atLeast"/>
        <w:rPr>
          <w:color w:val="1D1B11"/>
        </w:rPr>
      </w:pPr>
    </w:p>
    <w:p w:rsidR="00BF2295" w:rsidRPr="00C245F7" w:rsidRDefault="00BF2295" w:rsidP="00AF45D1">
      <w:pPr>
        <w:spacing w:before="120" w:after="120" w:line="360" w:lineRule="atLeast"/>
        <w:rPr>
          <w:color w:val="1D1B11"/>
        </w:rPr>
      </w:pPr>
    </w:p>
    <w:p w:rsidR="00BF2295" w:rsidRPr="00C245F7" w:rsidRDefault="00BF2295" w:rsidP="00AF45D1">
      <w:pPr>
        <w:spacing w:before="120" w:after="120" w:line="360" w:lineRule="atLeast"/>
        <w:rPr>
          <w:color w:val="1D1B11"/>
        </w:rPr>
      </w:pPr>
    </w:p>
    <w:p w:rsidR="00BF2295" w:rsidRPr="00C245F7" w:rsidRDefault="00BF2295" w:rsidP="00AF45D1">
      <w:pPr>
        <w:spacing w:before="120" w:after="120" w:line="360" w:lineRule="atLeast"/>
        <w:rPr>
          <w:color w:val="1D1B11"/>
        </w:rPr>
      </w:pPr>
    </w:p>
    <w:p w:rsidR="00BF2295" w:rsidRPr="00C245F7" w:rsidRDefault="00BF2295" w:rsidP="00AF45D1">
      <w:pPr>
        <w:spacing w:before="120" w:after="120" w:line="360" w:lineRule="atLeast"/>
        <w:rPr>
          <w:color w:val="1D1B11"/>
        </w:rPr>
      </w:pPr>
    </w:p>
    <w:p w:rsidR="00BF2295" w:rsidRPr="00C245F7" w:rsidRDefault="00BF2295" w:rsidP="00AF45D1">
      <w:pPr>
        <w:spacing w:before="120" w:after="120" w:line="360" w:lineRule="atLeast"/>
        <w:rPr>
          <w:color w:val="1D1B11"/>
        </w:rPr>
      </w:pPr>
    </w:p>
    <w:p w:rsidR="00CB5DE1" w:rsidRPr="00C245F7" w:rsidRDefault="00AF45D1" w:rsidP="00CB5DE1">
      <w:pPr>
        <w:jc w:val="right"/>
        <w:rPr>
          <w:color w:val="1D1B11"/>
        </w:rPr>
      </w:pPr>
      <w:r w:rsidRPr="00C245F7">
        <w:rPr>
          <w:b/>
          <w:bCs/>
          <w:color w:val="1D1B11"/>
        </w:rPr>
        <w:lastRenderedPageBreak/>
        <w:t>Приложение № 3</w:t>
      </w:r>
    </w:p>
    <w:p w:rsidR="00CB5DE1" w:rsidRPr="00C245F7" w:rsidRDefault="00CB5DE1" w:rsidP="00CB5DE1">
      <w:pPr>
        <w:jc w:val="right"/>
        <w:rPr>
          <w:color w:val="1D1B11"/>
        </w:rPr>
      </w:pPr>
      <w:r w:rsidRPr="00C245F7">
        <w:rPr>
          <w:b/>
          <w:bCs/>
          <w:color w:val="1D1B11"/>
        </w:rPr>
        <w:t xml:space="preserve">к </w:t>
      </w:r>
      <w:hyperlink w:anchor="sub_1000" w:history="1">
        <w:r w:rsidRPr="00C245F7">
          <w:rPr>
            <w:b/>
            <w:bCs/>
            <w:color w:val="1D1B11"/>
          </w:rPr>
          <w:t>Административному регламенту</w:t>
        </w:r>
      </w:hyperlink>
    </w:p>
    <w:p w:rsidR="00CB5DE1" w:rsidRPr="00C245F7" w:rsidRDefault="00CB5DE1" w:rsidP="00CB5DE1">
      <w:pPr>
        <w:widowControl w:val="0"/>
        <w:tabs>
          <w:tab w:val="left" w:pos="142"/>
          <w:tab w:val="left" w:pos="284"/>
        </w:tabs>
        <w:autoSpaceDE w:val="0"/>
        <w:autoSpaceDN w:val="0"/>
        <w:adjustRightInd w:val="0"/>
        <w:ind w:left="-567" w:firstLine="340"/>
        <w:jc w:val="right"/>
        <w:rPr>
          <w:b/>
          <w:bCs/>
          <w:color w:val="1D1B11"/>
        </w:rPr>
      </w:pPr>
      <w:r w:rsidRPr="00C245F7">
        <w:rPr>
          <w:b/>
          <w:bCs/>
          <w:color w:val="1D1B11"/>
        </w:rPr>
        <w:t>предоставления администрацией</w:t>
      </w:r>
    </w:p>
    <w:p w:rsidR="00CB5DE1" w:rsidRPr="00C245F7" w:rsidRDefault="00CB5DE1" w:rsidP="00CB5DE1">
      <w:pPr>
        <w:widowControl w:val="0"/>
        <w:tabs>
          <w:tab w:val="left" w:pos="142"/>
          <w:tab w:val="left" w:pos="284"/>
        </w:tabs>
        <w:autoSpaceDE w:val="0"/>
        <w:autoSpaceDN w:val="0"/>
        <w:adjustRightInd w:val="0"/>
        <w:ind w:left="-567" w:firstLine="340"/>
        <w:jc w:val="right"/>
        <w:rPr>
          <w:color w:val="1D1B11"/>
        </w:rPr>
      </w:pPr>
      <w:r w:rsidRPr="00C245F7">
        <w:rPr>
          <w:b/>
          <w:bCs/>
          <w:color w:val="1D1B11"/>
        </w:rPr>
        <w:t>муниципального образования ____</w:t>
      </w:r>
    </w:p>
    <w:p w:rsidR="00CB5DE1" w:rsidRPr="00C245F7" w:rsidRDefault="00CB5DE1" w:rsidP="00CB5DE1">
      <w:pPr>
        <w:widowControl w:val="0"/>
        <w:tabs>
          <w:tab w:val="left" w:pos="142"/>
          <w:tab w:val="left" w:pos="284"/>
        </w:tabs>
        <w:autoSpaceDE w:val="0"/>
        <w:autoSpaceDN w:val="0"/>
        <w:adjustRightInd w:val="0"/>
        <w:ind w:left="-567" w:firstLine="340"/>
        <w:jc w:val="right"/>
        <w:rPr>
          <w:color w:val="1D1B11"/>
        </w:rPr>
      </w:pPr>
      <w:r w:rsidRPr="00C245F7">
        <w:rPr>
          <w:b/>
          <w:bCs/>
          <w:color w:val="1D1B11"/>
        </w:rPr>
        <w:t>муниципальной услуги</w:t>
      </w:r>
    </w:p>
    <w:p w:rsidR="00AF45D1" w:rsidRPr="00C245F7" w:rsidRDefault="00AF45D1" w:rsidP="00AF45D1">
      <w:pPr>
        <w:spacing w:before="120" w:after="120" w:line="360" w:lineRule="atLeast"/>
        <w:jc w:val="center"/>
        <w:rPr>
          <w:color w:val="1D1B11"/>
        </w:rPr>
      </w:pPr>
      <w:r w:rsidRPr="00C245F7">
        <w:rPr>
          <w:b/>
          <w:bCs/>
          <w:color w:val="1D1B11"/>
        </w:rPr>
        <w:t>АКТ</w:t>
      </w:r>
    </w:p>
    <w:p w:rsidR="00AF45D1" w:rsidRPr="00C245F7" w:rsidRDefault="00AF45D1" w:rsidP="00AF45D1">
      <w:pPr>
        <w:spacing w:before="120" w:after="120" w:line="360" w:lineRule="atLeast"/>
        <w:jc w:val="center"/>
        <w:rPr>
          <w:color w:val="1D1B11"/>
        </w:rPr>
      </w:pPr>
      <w:r w:rsidRPr="00C245F7">
        <w:rPr>
          <w:b/>
          <w:bCs/>
          <w:color w:val="1D1B11"/>
        </w:rPr>
        <w:t>обследования помещения</w:t>
      </w:r>
    </w:p>
    <w:p w:rsidR="00AF45D1" w:rsidRPr="00C245F7" w:rsidRDefault="00AF45D1" w:rsidP="00AF45D1">
      <w:pPr>
        <w:spacing w:before="120" w:after="120" w:line="360" w:lineRule="atLeast"/>
        <w:rPr>
          <w:color w:val="1D1B11"/>
        </w:rPr>
      </w:pPr>
      <w:r w:rsidRPr="00C245F7">
        <w:rPr>
          <w:color w:val="1D1B11"/>
        </w:rPr>
        <w:t>№ _______________                                                                                    ____________________</w:t>
      </w:r>
    </w:p>
    <w:p w:rsidR="00AF45D1" w:rsidRPr="00C245F7" w:rsidRDefault="00AF45D1" w:rsidP="00AF45D1">
      <w:pPr>
        <w:spacing w:before="120" w:after="120" w:line="360" w:lineRule="atLeast"/>
        <w:rPr>
          <w:color w:val="1D1B11"/>
        </w:rPr>
      </w:pPr>
      <w:r w:rsidRPr="00C245F7">
        <w:rPr>
          <w:color w:val="1D1B11"/>
        </w:rPr>
        <w:t>(дата)</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(месторасположение помещения, в том числе наименования населенного  пункта и улицы, номер дома и квартиры)</w:t>
      </w:r>
    </w:p>
    <w:p w:rsidR="00AF45D1" w:rsidRPr="00C245F7" w:rsidRDefault="00AF45D1" w:rsidP="00AF45D1">
      <w:pPr>
        <w:spacing w:before="120" w:after="120" w:line="360" w:lineRule="atLeast"/>
        <w:rPr>
          <w:color w:val="1D1B11"/>
        </w:rPr>
      </w:pPr>
      <w:r w:rsidRPr="00C245F7">
        <w:rPr>
          <w:color w:val="1D1B11"/>
        </w:rPr>
        <w:t>Межведомственная комиссия, назначенная 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______________________________________________________________________________________________</w:t>
      </w:r>
    </w:p>
    <w:p w:rsidR="00AF45D1" w:rsidRPr="00C245F7" w:rsidRDefault="00AF45D1" w:rsidP="00AF45D1">
      <w:pPr>
        <w:spacing w:before="120" w:after="120" w:line="360" w:lineRule="atLeast"/>
        <w:jc w:val="both"/>
        <w:rPr>
          <w:color w:val="1D1B11"/>
        </w:rPr>
      </w:pPr>
      <w:r w:rsidRPr="00C245F7">
        <w:rPr>
          <w:color w:val="1D1B11"/>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AF45D1" w:rsidRPr="00C245F7" w:rsidRDefault="00AF45D1" w:rsidP="00AF45D1">
      <w:pPr>
        <w:spacing w:before="120" w:after="120" w:line="360" w:lineRule="atLeast"/>
        <w:rPr>
          <w:color w:val="1D1B11"/>
        </w:rPr>
      </w:pPr>
      <w:r w:rsidRPr="00C245F7">
        <w:rPr>
          <w:color w:val="1D1B11"/>
        </w:rPr>
        <w:t>в составе председателя________________________________________________________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(Ф.И.О., занимаемая должность и место работы)</w:t>
      </w:r>
    </w:p>
    <w:p w:rsidR="00AF45D1" w:rsidRPr="00C245F7" w:rsidRDefault="00AF45D1" w:rsidP="00AF45D1">
      <w:pPr>
        <w:spacing w:before="120" w:after="120" w:line="360" w:lineRule="atLeast"/>
        <w:rPr>
          <w:color w:val="1D1B11"/>
        </w:rPr>
      </w:pPr>
      <w:r w:rsidRPr="00C245F7">
        <w:rPr>
          <w:color w:val="1D1B11"/>
        </w:rPr>
        <w:t>и членов комиссии 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(Ф.И.О., занимаемая должность и место работы)</w:t>
      </w:r>
    </w:p>
    <w:p w:rsidR="00AF45D1" w:rsidRPr="00C245F7" w:rsidRDefault="00AF45D1" w:rsidP="00AF45D1">
      <w:pPr>
        <w:spacing w:before="120" w:after="120" w:line="360" w:lineRule="atLeast"/>
        <w:rPr>
          <w:color w:val="1D1B11"/>
        </w:rPr>
      </w:pPr>
      <w:r w:rsidRPr="00C245F7">
        <w:rPr>
          <w:color w:val="1D1B11"/>
        </w:rPr>
        <w:t>при участии приглашенных экспертов 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Ф.И.О., занимаемая должность и место работы)</w:t>
      </w:r>
    </w:p>
    <w:p w:rsidR="00AF45D1" w:rsidRPr="00C245F7" w:rsidRDefault="00AF45D1" w:rsidP="00AF45D1">
      <w:pPr>
        <w:spacing w:before="120" w:after="120" w:line="360" w:lineRule="atLeast"/>
        <w:rPr>
          <w:color w:val="1D1B11"/>
        </w:rPr>
      </w:pPr>
      <w:r w:rsidRPr="00C245F7">
        <w:rPr>
          <w:color w:val="1D1B11"/>
        </w:rPr>
        <w:t>и приглашенного собственника  помещения  или  уполномоченного  им  лица</w:t>
      </w:r>
    </w:p>
    <w:p w:rsidR="00AF45D1" w:rsidRPr="00C245F7" w:rsidRDefault="00AF45D1" w:rsidP="00AF45D1">
      <w:pPr>
        <w:spacing w:before="120" w:after="120" w:line="360" w:lineRule="atLeast"/>
        <w:rPr>
          <w:color w:val="1D1B11"/>
        </w:rPr>
      </w:pPr>
      <w:r w:rsidRPr="00C245F7">
        <w:rPr>
          <w:color w:val="1D1B11"/>
        </w:rPr>
        <w:lastRenderedPageBreak/>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(Ф.И.О., занимаемая должность и место работы)</w:t>
      </w:r>
    </w:p>
    <w:p w:rsidR="00AF45D1" w:rsidRPr="00C245F7" w:rsidRDefault="00AF45D1" w:rsidP="00AF45D1">
      <w:pPr>
        <w:spacing w:before="120" w:after="120" w:line="360" w:lineRule="atLeast"/>
        <w:rPr>
          <w:color w:val="1D1B11"/>
        </w:rPr>
      </w:pPr>
      <w:r w:rsidRPr="00C245F7">
        <w:rPr>
          <w:color w:val="1D1B11"/>
        </w:rPr>
        <w:t>произвела обследование помещения по заявлению</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(реквизиты заявителя: Ф.И.О. и адрес - для физического лица,    наименование организации и занимаемая должность - для юридического лица)</w:t>
      </w:r>
    </w:p>
    <w:p w:rsidR="00AF45D1" w:rsidRPr="00C245F7" w:rsidRDefault="00AF45D1" w:rsidP="00AF45D1">
      <w:pPr>
        <w:spacing w:before="120" w:after="120" w:line="360" w:lineRule="atLeast"/>
        <w:rPr>
          <w:color w:val="1D1B11"/>
        </w:rPr>
      </w:pPr>
      <w:r w:rsidRPr="00C245F7">
        <w:rPr>
          <w:color w:val="1D1B11"/>
        </w:rPr>
        <w:t>и составила настоящий акт обследования помещения</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(адрес, принадлежность помещения, кадастровый номер, год ввода в   эксплуатацию)</w:t>
      </w:r>
    </w:p>
    <w:p w:rsidR="00AF45D1" w:rsidRPr="00C245F7" w:rsidRDefault="00AF45D1" w:rsidP="00AF45D1">
      <w:pPr>
        <w:spacing w:before="120" w:after="120" w:line="360" w:lineRule="atLeast"/>
        <w:rPr>
          <w:color w:val="1D1B11"/>
        </w:rPr>
      </w:pPr>
      <w:r w:rsidRPr="00C245F7">
        <w:rPr>
          <w:color w:val="1D1B11"/>
        </w:rPr>
        <w:t>Краткое описание  состояния  жилого  помещения,  инженерных  систем  здания, оборудования и механизмов и  прилегающей  к  зданию  территории</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Сведения о несоответствиях  установленным  требованиям  с указанием  фактических   значений    показателя    или    описанием    конкретного несоответствия 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Оценка результатов проведенного инструментального контроля и других  видов контроля и исследовании 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(кем проведен контроль (испытание), по каким показателям, какие  фактические значения  получены)</w:t>
      </w:r>
    </w:p>
    <w:p w:rsidR="00AF45D1" w:rsidRPr="00C245F7" w:rsidRDefault="00AF45D1" w:rsidP="00AF45D1">
      <w:pPr>
        <w:spacing w:before="120" w:after="120" w:line="360" w:lineRule="atLeast"/>
        <w:rPr>
          <w:color w:val="1D1B11"/>
        </w:rPr>
      </w:pPr>
      <w:r w:rsidRPr="00C245F7">
        <w:rPr>
          <w:color w:val="1D1B11"/>
        </w:rPr>
        <w:t>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 xml:space="preserve">Заключение  межведомственной комиссии по  результатам  обследования помещения </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lastRenderedPageBreak/>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_____________________________________________________________________________</w:t>
      </w:r>
    </w:p>
    <w:p w:rsidR="00AF45D1" w:rsidRPr="00C245F7" w:rsidRDefault="00AF45D1" w:rsidP="00AF45D1">
      <w:pPr>
        <w:spacing w:before="120" w:after="120" w:line="360" w:lineRule="atLeast"/>
        <w:rPr>
          <w:color w:val="1D1B11"/>
        </w:rPr>
      </w:pPr>
      <w:r w:rsidRPr="00C245F7">
        <w:rPr>
          <w:color w:val="1D1B11"/>
        </w:rPr>
        <w:t>Приложение к акту:</w:t>
      </w:r>
    </w:p>
    <w:p w:rsidR="00AF45D1" w:rsidRPr="00C245F7" w:rsidRDefault="00AF45D1" w:rsidP="00AF45D1">
      <w:pPr>
        <w:spacing w:before="120" w:after="120" w:line="360" w:lineRule="atLeast"/>
        <w:rPr>
          <w:color w:val="1D1B11"/>
        </w:rPr>
      </w:pPr>
      <w:r w:rsidRPr="00C245F7">
        <w:rPr>
          <w:color w:val="1D1B11"/>
        </w:rPr>
        <w:t>а) результаты инструментального контроля;</w:t>
      </w:r>
    </w:p>
    <w:p w:rsidR="00AF45D1" w:rsidRPr="00C245F7" w:rsidRDefault="00AF45D1" w:rsidP="00AF45D1">
      <w:pPr>
        <w:spacing w:before="120" w:after="120" w:line="360" w:lineRule="atLeast"/>
        <w:rPr>
          <w:color w:val="1D1B11"/>
        </w:rPr>
      </w:pPr>
      <w:r w:rsidRPr="00C245F7">
        <w:rPr>
          <w:color w:val="1D1B11"/>
        </w:rPr>
        <w:t>б) результаты лабораторных испытаний;</w:t>
      </w:r>
    </w:p>
    <w:p w:rsidR="00AF45D1" w:rsidRPr="00C245F7" w:rsidRDefault="00AF45D1" w:rsidP="00AF45D1">
      <w:pPr>
        <w:spacing w:before="120" w:after="120" w:line="360" w:lineRule="atLeast"/>
        <w:rPr>
          <w:color w:val="1D1B11"/>
        </w:rPr>
      </w:pPr>
      <w:r w:rsidRPr="00C245F7">
        <w:rPr>
          <w:color w:val="1D1B11"/>
        </w:rPr>
        <w:t>в) результаты исследований;</w:t>
      </w:r>
    </w:p>
    <w:p w:rsidR="00AF45D1" w:rsidRPr="00C245F7" w:rsidRDefault="00AF45D1" w:rsidP="00AF45D1">
      <w:pPr>
        <w:spacing w:before="120" w:after="120" w:line="360" w:lineRule="atLeast"/>
        <w:rPr>
          <w:color w:val="1D1B11"/>
        </w:rPr>
      </w:pPr>
      <w:r w:rsidRPr="00C245F7">
        <w:rPr>
          <w:color w:val="1D1B11"/>
        </w:rPr>
        <w:t>г) заключения экспертов проектно-изыскательских и  специализированных организаций;</w:t>
      </w:r>
    </w:p>
    <w:p w:rsidR="00AF45D1" w:rsidRPr="00C245F7" w:rsidRDefault="00AF45D1" w:rsidP="00AF45D1">
      <w:pPr>
        <w:spacing w:before="120" w:after="120" w:line="360" w:lineRule="atLeast"/>
        <w:rPr>
          <w:color w:val="1D1B11"/>
        </w:rPr>
      </w:pPr>
      <w:r w:rsidRPr="00C245F7">
        <w:rPr>
          <w:color w:val="1D1B11"/>
        </w:rPr>
        <w:t>д) другие материалы по решению межведомственной комиссии.</w:t>
      </w:r>
    </w:p>
    <w:p w:rsidR="00AF45D1" w:rsidRPr="00C245F7" w:rsidRDefault="00AF45D1" w:rsidP="00AF45D1">
      <w:pPr>
        <w:spacing w:before="120" w:after="120" w:line="360" w:lineRule="atLeast"/>
        <w:rPr>
          <w:color w:val="1D1B11"/>
        </w:rPr>
      </w:pPr>
      <w:r w:rsidRPr="00C245F7">
        <w:rPr>
          <w:color w:val="1D1B11"/>
        </w:rPr>
        <w:t>Председатель межведомственной комиссии</w:t>
      </w:r>
    </w:p>
    <w:p w:rsidR="00AF45D1" w:rsidRPr="00C245F7" w:rsidRDefault="00AF45D1" w:rsidP="00AF45D1">
      <w:pPr>
        <w:spacing w:before="120" w:after="120" w:line="360" w:lineRule="atLeast"/>
        <w:rPr>
          <w:color w:val="1D1B11"/>
        </w:rPr>
      </w:pPr>
      <w:r w:rsidRPr="00C245F7">
        <w:rPr>
          <w:color w:val="1D1B11"/>
        </w:rPr>
        <w:t>__________________________________  __________________________________</w:t>
      </w:r>
    </w:p>
    <w:p w:rsidR="00AF45D1" w:rsidRPr="00C245F7" w:rsidRDefault="00AF45D1" w:rsidP="00AF45D1">
      <w:pPr>
        <w:spacing w:before="120" w:after="120" w:line="360" w:lineRule="atLeast"/>
        <w:rPr>
          <w:color w:val="1D1B11"/>
        </w:rPr>
      </w:pPr>
      <w:r w:rsidRPr="00C245F7">
        <w:rPr>
          <w:color w:val="1D1B11"/>
        </w:rPr>
        <w:t>(подпись)                                                                       (Ф.И.О.)</w:t>
      </w:r>
    </w:p>
    <w:p w:rsidR="00AF45D1" w:rsidRPr="00C245F7" w:rsidRDefault="00AF45D1" w:rsidP="00AF45D1">
      <w:pPr>
        <w:spacing w:before="120" w:after="120" w:line="360" w:lineRule="atLeast"/>
        <w:rPr>
          <w:color w:val="1D1B11"/>
        </w:rPr>
      </w:pPr>
      <w:r w:rsidRPr="00C245F7">
        <w:rPr>
          <w:color w:val="1D1B11"/>
        </w:rPr>
        <w:t>Члены межведомственной комиссии</w:t>
      </w:r>
    </w:p>
    <w:p w:rsidR="00AF45D1" w:rsidRPr="00C245F7" w:rsidRDefault="00AF45D1" w:rsidP="00AF45D1">
      <w:pPr>
        <w:spacing w:before="120" w:after="120" w:line="360" w:lineRule="atLeast"/>
        <w:rPr>
          <w:color w:val="1D1B11"/>
        </w:rPr>
      </w:pPr>
      <w:r w:rsidRPr="00C245F7">
        <w:rPr>
          <w:color w:val="1D1B11"/>
        </w:rPr>
        <w:t>_______________________                         __________________________________</w:t>
      </w:r>
    </w:p>
    <w:p w:rsidR="00AF45D1" w:rsidRPr="00C245F7" w:rsidRDefault="00AF45D1" w:rsidP="00AF45D1">
      <w:pPr>
        <w:spacing w:before="120" w:after="120" w:line="360" w:lineRule="atLeast"/>
        <w:rPr>
          <w:color w:val="1D1B11"/>
        </w:rPr>
      </w:pPr>
      <w:r w:rsidRPr="00C245F7">
        <w:rPr>
          <w:color w:val="1D1B11"/>
        </w:rPr>
        <w:t>(подпись)                                                                       (Ф.И.О.)</w:t>
      </w:r>
    </w:p>
    <w:p w:rsidR="00AF45D1" w:rsidRPr="00C245F7" w:rsidRDefault="00AF45D1" w:rsidP="00AF45D1">
      <w:pPr>
        <w:spacing w:before="120" w:after="120" w:line="360" w:lineRule="atLeast"/>
        <w:rPr>
          <w:color w:val="1D1B11"/>
        </w:rPr>
      </w:pPr>
      <w:r w:rsidRPr="00C245F7">
        <w:rPr>
          <w:color w:val="1D1B11"/>
        </w:rPr>
        <w:t>_______________________                    __________________________________</w:t>
      </w:r>
    </w:p>
    <w:p w:rsidR="00AF45D1" w:rsidRPr="00C245F7" w:rsidRDefault="00AF45D1" w:rsidP="00AF45D1">
      <w:pPr>
        <w:spacing w:before="120" w:after="120" w:line="360" w:lineRule="atLeast"/>
        <w:rPr>
          <w:color w:val="1D1B11"/>
        </w:rPr>
      </w:pPr>
      <w:r w:rsidRPr="00C245F7">
        <w:rPr>
          <w:color w:val="1D1B11"/>
        </w:rPr>
        <w:t>(подпись)                                                                       (Ф.И.О.)</w:t>
      </w:r>
    </w:p>
    <w:p w:rsidR="00AF45D1" w:rsidRPr="00C245F7" w:rsidRDefault="00AF45D1" w:rsidP="00AF45D1">
      <w:pPr>
        <w:spacing w:before="120" w:after="120" w:line="360" w:lineRule="atLeast"/>
        <w:rPr>
          <w:color w:val="1D1B11"/>
        </w:rPr>
      </w:pPr>
      <w:r w:rsidRPr="00C245F7">
        <w:rPr>
          <w:color w:val="1D1B11"/>
        </w:rPr>
        <w:t>_______________________                     __________________________________</w:t>
      </w:r>
    </w:p>
    <w:p w:rsidR="00AF45D1" w:rsidRPr="00C245F7" w:rsidRDefault="00AF45D1" w:rsidP="00AF45D1">
      <w:pPr>
        <w:spacing w:before="120" w:after="120" w:line="360" w:lineRule="atLeast"/>
        <w:rPr>
          <w:color w:val="1D1B11"/>
        </w:rPr>
      </w:pPr>
      <w:r w:rsidRPr="00C245F7">
        <w:rPr>
          <w:color w:val="1D1B11"/>
        </w:rPr>
        <w:t>(подпись)                                                                       (Ф.И.О.)</w:t>
      </w:r>
    </w:p>
    <w:p w:rsidR="00AF45D1" w:rsidRPr="00C245F7" w:rsidRDefault="00AF45D1" w:rsidP="00AF45D1">
      <w:pPr>
        <w:spacing w:before="120" w:after="120" w:line="360" w:lineRule="atLeast"/>
        <w:jc w:val="right"/>
        <w:rPr>
          <w:b/>
          <w:bCs/>
          <w:color w:val="1D1B11"/>
        </w:rPr>
      </w:pPr>
    </w:p>
    <w:p w:rsidR="00AF45D1" w:rsidRPr="00C245F7" w:rsidRDefault="00AF45D1" w:rsidP="00AF45D1">
      <w:pPr>
        <w:spacing w:before="120" w:after="120" w:line="360" w:lineRule="atLeast"/>
        <w:jc w:val="right"/>
        <w:rPr>
          <w:b/>
          <w:bCs/>
          <w:color w:val="1D1B11"/>
        </w:rPr>
      </w:pPr>
    </w:p>
    <w:p w:rsidR="00AF45D1" w:rsidRPr="00C245F7" w:rsidRDefault="00AF45D1" w:rsidP="00AF45D1">
      <w:pPr>
        <w:spacing w:before="120" w:after="120" w:line="360" w:lineRule="atLeast"/>
        <w:jc w:val="right"/>
        <w:rPr>
          <w:b/>
          <w:bCs/>
          <w:color w:val="1D1B11"/>
        </w:rPr>
      </w:pPr>
    </w:p>
    <w:p w:rsidR="00AF45D1" w:rsidRPr="00C245F7" w:rsidRDefault="00AF45D1" w:rsidP="00AF45D1">
      <w:pPr>
        <w:spacing w:before="120" w:after="120" w:line="360" w:lineRule="atLeast"/>
        <w:jc w:val="right"/>
        <w:rPr>
          <w:b/>
          <w:bCs/>
          <w:color w:val="1D1B11"/>
        </w:rPr>
      </w:pPr>
    </w:p>
    <w:p w:rsidR="00AF45D1" w:rsidRPr="00C245F7" w:rsidRDefault="00AF45D1" w:rsidP="00AF45D1">
      <w:pPr>
        <w:spacing w:before="120" w:after="120" w:line="360" w:lineRule="atLeast"/>
        <w:jc w:val="right"/>
        <w:rPr>
          <w:b/>
          <w:bCs/>
          <w:color w:val="1D1B11"/>
        </w:rPr>
      </w:pPr>
    </w:p>
    <w:p w:rsidR="00AF45D1" w:rsidRPr="00C245F7" w:rsidRDefault="00AF45D1" w:rsidP="00AF45D1">
      <w:pPr>
        <w:spacing w:before="120" w:after="120" w:line="360" w:lineRule="atLeast"/>
        <w:jc w:val="right"/>
        <w:rPr>
          <w:b/>
          <w:bCs/>
          <w:color w:val="1D1B11"/>
        </w:rPr>
      </w:pPr>
    </w:p>
    <w:p w:rsidR="00AC2DA0" w:rsidRPr="00C245F7" w:rsidRDefault="00AC2DA0" w:rsidP="00AF45D1">
      <w:pPr>
        <w:spacing w:before="120" w:after="120" w:line="360" w:lineRule="atLeast"/>
        <w:jc w:val="right"/>
        <w:rPr>
          <w:b/>
          <w:bCs/>
          <w:color w:val="1D1B11"/>
        </w:rPr>
      </w:pPr>
    </w:p>
    <w:p w:rsidR="00AC2DA0" w:rsidRPr="00C245F7" w:rsidRDefault="00AC2DA0" w:rsidP="00AF45D1">
      <w:pPr>
        <w:spacing w:before="120" w:after="120" w:line="360" w:lineRule="atLeast"/>
        <w:jc w:val="right"/>
        <w:rPr>
          <w:b/>
          <w:bCs/>
          <w:color w:val="1D1B11"/>
        </w:rPr>
      </w:pPr>
    </w:p>
    <w:p w:rsidR="00AF45D1" w:rsidRPr="00C245F7" w:rsidRDefault="00AF45D1" w:rsidP="00AF45D1">
      <w:pPr>
        <w:spacing w:before="120" w:after="120" w:line="360" w:lineRule="atLeast"/>
        <w:jc w:val="right"/>
        <w:rPr>
          <w:b/>
          <w:bCs/>
          <w:color w:val="1D1B11"/>
        </w:rPr>
      </w:pPr>
    </w:p>
    <w:p w:rsidR="00AF45D1" w:rsidRPr="00C245F7" w:rsidRDefault="00AF45D1" w:rsidP="00AF45D1">
      <w:pPr>
        <w:spacing w:before="120" w:after="120" w:line="360" w:lineRule="atLeast"/>
        <w:jc w:val="right"/>
        <w:rPr>
          <w:b/>
          <w:bCs/>
          <w:color w:val="1D1B11"/>
        </w:rPr>
      </w:pPr>
    </w:p>
    <w:p w:rsidR="007E5A11" w:rsidRPr="00C245F7" w:rsidRDefault="007E5A11" w:rsidP="009C4391">
      <w:pPr>
        <w:spacing w:before="120" w:after="120" w:line="360" w:lineRule="atLeast"/>
        <w:rPr>
          <w:b/>
          <w:bCs/>
          <w:color w:val="1D1B11"/>
        </w:rPr>
      </w:pPr>
    </w:p>
    <w:p w:rsidR="00BF2295" w:rsidRDefault="00BF2295" w:rsidP="009C4391">
      <w:pPr>
        <w:spacing w:before="120" w:after="120" w:line="360" w:lineRule="atLeast"/>
        <w:rPr>
          <w:b/>
          <w:bCs/>
          <w:color w:val="1D1B11"/>
        </w:rPr>
      </w:pPr>
    </w:p>
    <w:p w:rsidR="0000697C" w:rsidRDefault="0000697C" w:rsidP="009C4391">
      <w:pPr>
        <w:spacing w:before="120" w:after="120" w:line="360" w:lineRule="atLeast"/>
        <w:rPr>
          <w:b/>
          <w:bCs/>
          <w:color w:val="1D1B11"/>
        </w:rPr>
      </w:pPr>
    </w:p>
    <w:p w:rsidR="00C07465" w:rsidRDefault="00C07465" w:rsidP="00CB5DE1">
      <w:pPr>
        <w:jc w:val="right"/>
        <w:rPr>
          <w:b/>
          <w:bCs/>
          <w:color w:val="1D1B11"/>
        </w:rPr>
      </w:pPr>
    </w:p>
    <w:p w:rsidR="00AF45D1" w:rsidRPr="00C245F7" w:rsidRDefault="00AF45D1" w:rsidP="00CB5DE1">
      <w:pPr>
        <w:jc w:val="right"/>
        <w:rPr>
          <w:color w:val="1D1B11"/>
        </w:rPr>
      </w:pPr>
      <w:r w:rsidRPr="00C245F7">
        <w:rPr>
          <w:b/>
          <w:bCs/>
          <w:color w:val="1D1B11"/>
        </w:rPr>
        <w:lastRenderedPageBreak/>
        <w:t>Приложение № 4</w:t>
      </w:r>
    </w:p>
    <w:p w:rsidR="00CB5DE1" w:rsidRPr="00C245F7" w:rsidRDefault="00CB5DE1" w:rsidP="00CB5DE1">
      <w:pPr>
        <w:widowControl w:val="0"/>
        <w:tabs>
          <w:tab w:val="left" w:pos="142"/>
          <w:tab w:val="left" w:pos="284"/>
        </w:tabs>
        <w:autoSpaceDE w:val="0"/>
        <w:autoSpaceDN w:val="0"/>
        <w:adjustRightInd w:val="0"/>
        <w:ind w:left="-567" w:firstLine="340"/>
        <w:jc w:val="right"/>
        <w:rPr>
          <w:color w:val="1D1B11"/>
        </w:rPr>
      </w:pPr>
      <w:r w:rsidRPr="00C245F7">
        <w:rPr>
          <w:b/>
          <w:bCs/>
          <w:color w:val="1D1B11"/>
        </w:rPr>
        <w:t xml:space="preserve">к </w:t>
      </w:r>
      <w:hyperlink w:anchor="sub_1000" w:history="1">
        <w:r w:rsidRPr="00C245F7">
          <w:rPr>
            <w:b/>
            <w:bCs/>
            <w:color w:val="1D1B11"/>
          </w:rPr>
          <w:t>Административному регламенту</w:t>
        </w:r>
      </w:hyperlink>
    </w:p>
    <w:p w:rsidR="00CB5DE1" w:rsidRPr="00C245F7" w:rsidRDefault="00CB5DE1" w:rsidP="00CB5DE1">
      <w:pPr>
        <w:widowControl w:val="0"/>
        <w:tabs>
          <w:tab w:val="left" w:pos="142"/>
          <w:tab w:val="left" w:pos="284"/>
        </w:tabs>
        <w:autoSpaceDE w:val="0"/>
        <w:autoSpaceDN w:val="0"/>
        <w:adjustRightInd w:val="0"/>
        <w:ind w:left="-567" w:firstLine="340"/>
        <w:jc w:val="right"/>
        <w:rPr>
          <w:b/>
          <w:bCs/>
          <w:color w:val="1D1B11"/>
        </w:rPr>
      </w:pPr>
      <w:r w:rsidRPr="00C245F7">
        <w:rPr>
          <w:b/>
          <w:bCs/>
          <w:color w:val="1D1B11"/>
        </w:rPr>
        <w:t>предоставления администрацией</w:t>
      </w:r>
    </w:p>
    <w:p w:rsidR="00CB5DE1" w:rsidRPr="00C245F7" w:rsidRDefault="00CB5DE1" w:rsidP="00CB5DE1">
      <w:pPr>
        <w:widowControl w:val="0"/>
        <w:tabs>
          <w:tab w:val="left" w:pos="142"/>
          <w:tab w:val="left" w:pos="284"/>
        </w:tabs>
        <w:autoSpaceDE w:val="0"/>
        <w:autoSpaceDN w:val="0"/>
        <w:adjustRightInd w:val="0"/>
        <w:ind w:left="-567" w:firstLine="340"/>
        <w:jc w:val="right"/>
        <w:rPr>
          <w:color w:val="1D1B11"/>
        </w:rPr>
      </w:pPr>
      <w:r w:rsidRPr="00C245F7">
        <w:rPr>
          <w:b/>
          <w:bCs/>
          <w:color w:val="1D1B11"/>
        </w:rPr>
        <w:t>муниципального образования ____</w:t>
      </w:r>
    </w:p>
    <w:p w:rsidR="00CB5DE1" w:rsidRPr="00C245F7" w:rsidRDefault="00CB5DE1" w:rsidP="00CB5DE1">
      <w:pPr>
        <w:widowControl w:val="0"/>
        <w:tabs>
          <w:tab w:val="left" w:pos="142"/>
          <w:tab w:val="left" w:pos="284"/>
        </w:tabs>
        <w:autoSpaceDE w:val="0"/>
        <w:autoSpaceDN w:val="0"/>
        <w:adjustRightInd w:val="0"/>
        <w:ind w:left="-567" w:firstLine="340"/>
        <w:jc w:val="right"/>
        <w:rPr>
          <w:color w:val="1D1B11"/>
        </w:rPr>
      </w:pPr>
      <w:r w:rsidRPr="00C245F7">
        <w:rPr>
          <w:b/>
          <w:bCs/>
          <w:color w:val="1D1B11"/>
        </w:rPr>
        <w:t>муниципальной услуги</w:t>
      </w:r>
    </w:p>
    <w:p w:rsidR="008159CE" w:rsidRPr="00A017CD" w:rsidRDefault="008159CE" w:rsidP="008159CE">
      <w:pPr>
        <w:ind w:left="-567" w:firstLine="567"/>
        <w:jc w:val="center"/>
        <w:rPr>
          <w:b/>
          <w:bCs/>
          <w:color w:val="1D1B11"/>
          <w:sz w:val="28"/>
          <w:szCs w:val="28"/>
        </w:rPr>
      </w:pPr>
      <w:r>
        <w:rPr>
          <w:b/>
          <w:bCs/>
          <w:color w:val="1D1B11"/>
          <w:sz w:val="28"/>
          <w:szCs w:val="28"/>
        </w:rPr>
        <w:t xml:space="preserve"> </w:t>
      </w:r>
      <w:r w:rsidRPr="00A017CD">
        <w:rPr>
          <w:b/>
          <w:bCs/>
          <w:color w:val="1D1B11"/>
          <w:sz w:val="28"/>
          <w:szCs w:val="28"/>
        </w:rPr>
        <w:t>Заключение</w:t>
      </w:r>
    </w:p>
    <w:p w:rsidR="008159CE" w:rsidRPr="00A017CD" w:rsidRDefault="008159CE" w:rsidP="008159CE">
      <w:pPr>
        <w:ind w:left="-567" w:firstLine="567"/>
        <w:jc w:val="center"/>
        <w:rPr>
          <w:b/>
          <w:bCs/>
          <w:color w:val="1D1B11"/>
          <w:sz w:val="28"/>
          <w:szCs w:val="28"/>
        </w:rPr>
      </w:pPr>
      <w:r w:rsidRPr="00A017CD">
        <w:rPr>
          <w:b/>
          <w:bCs/>
          <w:color w:val="1D1B11"/>
          <w:sz w:val="28"/>
          <w:szCs w:val="28"/>
        </w:rPr>
        <w:t xml:space="preserve">   об оценке соответствия помещения (многоквартирного дома)</w:t>
      </w:r>
    </w:p>
    <w:p w:rsidR="008159CE" w:rsidRPr="00A017CD" w:rsidRDefault="008159CE" w:rsidP="008159CE">
      <w:pPr>
        <w:ind w:left="-567" w:firstLine="567"/>
        <w:jc w:val="center"/>
        <w:rPr>
          <w:b/>
          <w:bCs/>
          <w:color w:val="1D1B11"/>
          <w:sz w:val="28"/>
          <w:szCs w:val="28"/>
        </w:rPr>
      </w:pPr>
      <w:r w:rsidRPr="00A017CD">
        <w:rPr>
          <w:b/>
          <w:bCs/>
          <w:color w:val="1D1B11"/>
          <w:sz w:val="28"/>
          <w:szCs w:val="28"/>
        </w:rPr>
        <w:t xml:space="preserve"> требованиям, установленным в Положении о признании помещения</w:t>
      </w:r>
    </w:p>
    <w:p w:rsidR="008159CE" w:rsidRPr="00A017CD" w:rsidRDefault="008159CE" w:rsidP="008159CE">
      <w:pPr>
        <w:ind w:left="-567" w:firstLine="567"/>
        <w:jc w:val="center"/>
        <w:rPr>
          <w:b/>
          <w:bCs/>
          <w:color w:val="1D1B11"/>
          <w:sz w:val="28"/>
          <w:szCs w:val="28"/>
        </w:rPr>
      </w:pPr>
      <w:r w:rsidRPr="00A017CD">
        <w:rPr>
          <w:b/>
          <w:bCs/>
          <w:color w:val="1D1B11"/>
          <w:sz w:val="28"/>
          <w:szCs w:val="28"/>
        </w:rPr>
        <w:t xml:space="preserve"> жилым помещением, жилого помещения непригодным для проживания</w:t>
      </w:r>
    </w:p>
    <w:p w:rsidR="008159CE" w:rsidRPr="00A017CD" w:rsidRDefault="008159CE" w:rsidP="008159CE">
      <w:pPr>
        <w:ind w:left="-567" w:firstLine="567"/>
        <w:jc w:val="center"/>
        <w:rPr>
          <w:b/>
          <w:bCs/>
          <w:color w:val="1D1B11"/>
          <w:sz w:val="28"/>
          <w:szCs w:val="28"/>
        </w:rPr>
      </w:pPr>
      <w:r w:rsidRPr="00A017CD">
        <w:rPr>
          <w:b/>
          <w:bCs/>
          <w:color w:val="1D1B11"/>
          <w:sz w:val="28"/>
          <w:szCs w:val="28"/>
        </w:rPr>
        <w:t xml:space="preserve">       и многоквартирного дома аварийным и подлежащим</w:t>
      </w:r>
    </w:p>
    <w:p w:rsidR="008159CE" w:rsidRPr="00A017CD" w:rsidRDefault="008159CE" w:rsidP="008159CE">
      <w:pPr>
        <w:autoSpaceDE w:val="0"/>
        <w:autoSpaceDN w:val="0"/>
        <w:adjustRightInd w:val="0"/>
        <w:jc w:val="both"/>
        <w:rPr>
          <w:sz w:val="28"/>
          <w:szCs w:val="28"/>
        </w:rPr>
      </w:pPr>
      <w:r w:rsidRPr="00A017CD">
        <w:rPr>
          <w:b/>
          <w:bCs/>
          <w:color w:val="1D1B11"/>
          <w:sz w:val="28"/>
          <w:szCs w:val="28"/>
        </w:rPr>
        <w:t xml:space="preserve">                   сносу или реконструкции</w:t>
      </w:r>
      <w:r w:rsidR="0000697C" w:rsidRPr="00A017CD">
        <w:rPr>
          <w:b/>
          <w:bCs/>
          <w:color w:val="1D1B11"/>
          <w:sz w:val="28"/>
          <w:szCs w:val="28"/>
        </w:rPr>
        <w:t xml:space="preserve"> </w:t>
      </w:r>
      <w:r w:rsidR="008B703B">
        <w:rPr>
          <w:sz w:val="28"/>
          <w:szCs w:val="28"/>
        </w:rPr>
        <w:t>№</w:t>
      </w:r>
      <w:r w:rsidRPr="00A017CD">
        <w:rPr>
          <w:sz w:val="28"/>
          <w:szCs w:val="28"/>
        </w:rPr>
        <w:t xml:space="preserve"> ________________________ _______________________________________</w:t>
      </w:r>
    </w:p>
    <w:p w:rsidR="008159CE" w:rsidRPr="0000697C" w:rsidRDefault="008159CE" w:rsidP="008159CE">
      <w:pPr>
        <w:autoSpaceDE w:val="0"/>
        <w:autoSpaceDN w:val="0"/>
        <w:adjustRightInd w:val="0"/>
        <w:jc w:val="both"/>
        <w:rPr>
          <w:sz w:val="28"/>
          <w:szCs w:val="28"/>
        </w:rPr>
      </w:pPr>
      <w:r w:rsidRPr="00A017CD">
        <w:rPr>
          <w:sz w:val="28"/>
          <w:szCs w:val="28"/>
        </w:rPr>
        <w:t xml:space="preserve">                                           (дата)</w:t>
      </w:r>
    </w:p>
    <w:p w:rsidR="008159CE" w:rsidRPr="0000697C" w:rsidRDefault="008159CE" w:rsidP="008159CE">
      <w:pPr>
        <w:autoSpaceDE w:val="0"/>
        <w:autoSpaceDN w:val="0"/>
        <w:adjustRightInd w:val="0"/>
        <w:jc w:val="both"/>
        <w:outlineLvl w:val="0"/>
        <w:rPr>
          <w:sz w:val="28"/>
          <w:szCs w:val="28"/>
        </w:rPr>
      </w:pPr>
    </w:p>
    <w:p w:rsidR="008159CE" w:rsidRPr="0000697C" w:rsidRDefault="008159CE" w:rsidP="008159CE">
      <w:pPr>
        <w:autoSpaceDE w:val="0"/>
        <w:autoSpaceDN w:val="0"/>
        <w:adjustRightInd w:val="0"/>
        <w:jc w:val="both"/>
        <w:rPr>
          <w:sz w:val="28"/>
          <w:szCs w:val="28"/>
        </w:rPr>
      </w:pPr>
      <w:r w:rsidRPr="0000697C">
        <w:rPr>
          <w:sz w:val="28"/>
          <w:szCs w:val="28"/>
        </w:rPr>
        <w:t>__________________________________________________________________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 xml:space="preserve">      (месторасположение помещения, в том числе наименования</w:t>
      </w:r>
    </w:p>
    <w:p w:rsidR="008159CE" w:rsidRPr="0000697C" w:rsidRDefault="008159CE" w:rsidP="008159CE">
      <w:pPr>
        <w:autoSpaceDE w:val="0"/>
        <w:autoSpaceDN w:val="0"/>
        <w:adjustRightInd w:val="0"/>
        <w:jc w:val="both"/>
        <w:rPr>
          <w:sz w:val="28"/>
          <w:szCs w:val="28"/>
        </w:rPr>
      </w:pPr>
      <w:r w:rsidRPr="0000697C">
        <w:rPr>
          <w:sz w:val="28"/>
          <w:szCs w:val="28"/>
        </w:rPr>
        <w:t xml:space="preserve">        населенного пункта и улицы, номера дома и квартиры)</w:t>
      </w:r>
    </w:p>
    <w:p w:rsidR="008159CE" w:rsidRPr="0000697C" w:rsidRDefault="008159CE" w:rsidP="008159CE">
      <w:pPr>
        <w:autoSpaceDE w:val="0"/>
        <w:autoSpaceDN w:val="0"/>
        <w:adjustRightInd w:val="0"/>
        <w:jc w:val="both"/>
        <w:rPr>
          <w:sz w:val="28"/>
          <w:szCs w:val="28"/>
        </w:rPr>
      </w:pPr>
    </w:p>
    <w:p w:rsidR="008159CE" w:rsidRPr="0000697C" w:rsidRDefault="008159CE" w:rsidP="008159CE">
      <w:pPr>
        <w:autoSpaceDE w:val="0"/>
        <w:autoSpaceDN w:val="0"/>
        <w:adjustRightInd w:val="0"/>
        <w:jc w:val="both"/>
        <w:rPr>
          <w:sz w:val="28"/>
          <w:szCs w:val="28"/>
        </w:rPr>
      </w:pPr>
      <w:r w:rsidRPr="0000697C">
        <w:rPr>
          <w:sz w:val="28"/>
          <w:szCs w:val="28"/>
        </w:rPr>
        <w:t xml:space="preserve">    Межведомственная            комиссия,              назначенная</w:t>
      </w:r>
    </w:p>
    <w:p w:rsidR="008159CE" w:rsidRPr="0000697C" w:rsidRDefault="008159CE" w:rsidP="008159CE">
      <w:pPr>
        <w:autoSpaceDE w:val="0"/>
        <w:autoSpaceDN w:val="0"/>
        <w:adjustRightInd w:val="0"/>
        <w:jc w:val="both"/>
        <w:rPr>
          <w:sz w:val="28"/>
          <w:szCs w:val="28"/>
        </w:rPr>
      </w:pPr>
      <w:r w:rsidRPr="0000697C">
        <w:rPr>
          <w:sz w:val="28"/>
          <w:szCs w:val="28"/>
        </w:rPr>
        <w:t>_________________________________________________________________,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 xml:space="preserve"> (кем назначена, наименование федерального органа исполнительной</w:t>
      </w:r>
    </w:p>
    <w:p w:rsidR="008159CE" w:rsidRPr="0000697C" w:rsidRDefault="008159CE" w:rsidP="008159CE">
      <w:pPr>
        <w:autoSpaceDE w:val="0"/>
        <w:autoSpaceDN w:val="0"/>
        <w:adjustRightInd w:val="0"/>
        <w:jc w:val="both"/>
        <w:rPr>
          <w:sz w:val="28"/>
          <w:szCs w:val="28"/>
        </w:rPr>
      </w:pPr>
      <w:r w:rsidRPr="0000697C">
        <w:rPr>
          <w:sz w:val="28"/>
          <w:szCs w:val="28"/>
        </w:rPr>
        <w:t xml:space="preserve">    власти, органа исполнительной власти субъекта Российской</w:t>
      </w:r>
    </w:p>
    <w:p w:rsidR="008159CE" w:rsidRPr="0000697C" w:rsidRDefault="008159CE" w:rsidP="008159CE">
      <w:pPr>
        <w:autoSpaceDE w:val="0"/>
        <w:autoSpaceDN w:val="0"/>
        <w:adjustRightInd w:val="0"/>
        <w:jc w:val="both"/>
        <w:rPr>
          <w:sz w:val="28"/>
          <w:szCs w:val="28"/>
        </w:rPr>
      </w:pPr>
      <w:r w:rsidRPr="0000697C">
        <w:rPr>
          <w:sz w:val="28"/>
          <w:szCs w:val="28"/>
        </w:rPr>
        <w:t xml:space="preserve">  Федерации, органа местного самоуправления, дата, номер решения</w:t>
      </w:r>
    </w:p>
    <w:p w:rsidR="008159CE" w:rsidRPr="0000697C" w:rsidRDefault="008159CE" w:rsidP="008159CE">
      <w:pPr>
        <w:autoSpaceDE w:val="0"/>
        <w:autoSpaceDN w:val="0"/>
        <w:adjustRightInd w:val="0"/>
        <w:jc w:val="both"/>
        <w:rPr>
          <w:sz w:val="28"/>
          <w:szCs w:val="28"/>
        </w:rPr>
      </w:pPr>
      <w:r w:rsidRPr="0000697C">
        <w:rPr>
          <w:sz w:val="28"/>
          <w:szCs w:val="28"/>
        </w:rPr>
        <w:t xml:space="preserve">                        о созыве комиссии)</w:t>
      </w:r>
    </w:p>
    <w:p w:rsidR="008159CE" w:rsidRPr="0000697C" w:rsidRDefault="008159CE" w:rsidP="008159CE">
      <w:pPr>
        <w:autoSpaceDE w:val="0"/>
        <w:autoSpaceDN w:val="0"/>
        <w:adjustRightInd w:val="0"/>
        <w:jc w:val="both"/>
        <w:rPr>
          <w:sz w:val="28"/>
          <w:szCs w:val="28"/>
        </w:rPr>
      </w:pPr>
      <w:r w:rsidRPr="0000697C">
        <w:rPr>
          <w:sz w:val="28"/>
          <w:szCs w:val="28"/>
        </w:rPr>
        <w:t>в составе председателя 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__________________________________________________________________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 xml:space="preserve">          (ф.и.о., занимаемая должность и место работы)</w:t>
      </w:r>
    </w:p>
    <w:p w:rsidR="008159CE" w:rsidRPr="0000697C" w:rsidRDefault="008159CE" w:rsidP="008159CE">
      <w:pPr>
        <w:autoSpaceDE w:val="0"/>
        <w:autoSpaceDN w:val="0"/>
        <w:adjustRightInd w:val="0"/>
        <w:jc w:val="both"/>
        <w:rPr>
          <w:sz w:val="28"/>
          <w:szCs w:val="28"/>
        </w:rPr>
      </w:pPr>
      <w:r w:rsidRPr="0000697C">
        <w:rPr>
          <w:sz w:val="28"/>
          <w:szCs w:val="28"/>
        </w:rPr>
        <w:t>и членов комиссии ________________________________________________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__________________________________________________________________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 xml:space="preserve">          (ф.и.о., занимаемая должность и место работы)</w:t>
      </w:r>
    </w:p>
    <w:p w:rsidR="008159CE" w:rsidRPr="0000697C" w:rsidRDefault="008159CE" w:rsidP="008159CE">
      <w:pPr>
        <w:autoSpaceDE w:val="0"/>
        <w:autoSpaceDN w:val="0"/>
        <w:adjustRightInd w:val="0"/>
        <w:jc w:val="both"/>
        <w:rPr>
          <w:sz w:val="28"/>
          <w:szCs w:val="28"/>
        </w:rPr>
      </w:pPr>
      <w:r w:rsidRPr="0000697C">
        <w:rPr>
          <w:sz w:val="28"/>
          <w:szCs w:val="28"/>
        </w:rPr>
        <w:t>при участии приглашенных экспертов 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__________________________________________________________________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__________________________________________________________________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 xml:space="preserve">          (ф.и.о., занимаемая должность и место работы)</w:t>
      </w:r>
    </w:p>
    <w:p w:rsidR="008159CE" w:rsidRPr="0000697C" w:rsidRDefault="008159CE" w:rsidP="008159CE">
      <w:pPr>
        <w:autoSpaceDE w:val="0"/>
        <w:autoSpaceDN w:val="0"/>
        <w:adjustRightInd w:val="0"/>
        <w:jc w:val="both"/>
        <w:rPr>
          <w:sz w:val="28"/>
          <w:szCs w:val="28"/>
        </w:rPr>
      </w:pPr>
      <w:r w:rsidRPr="0000697C">
        <w:rPr>
          <w:sz w:val="28"/>
          <w:szCs w:val="28"/>
        </w:rPr>
        <w:t>и приглашенного собственника помещения или уполномоченного им лица</w:t>
      </w:r>
    </w:p>
    <w:p w:rsidR="008159CE" w:rsidRPr="0000697C" w:rsidRDefault="008159CE" w:rsidP="008159CE">
      <w:pPr>
        <w:autoSpaceDE w:val="0"/>
        <w:autoSpaceDN w:val="0"/>
        <w:adjustRightInd w:val="0"/>
        <w:jc w:val="both"/>
        <w:rPr>
          <w:sz w:val="28"/>
          <w:szCs w:val="28"/>
        </w:rPr>
      </w:pPr>
      <w:r w:rsidRPr="0000697C">
        <w:rPr>
          <w:sz w:val="28"/>
          <w:szCs w:val="28"/>
        </w:rPr>
        <w:t>__________________________________________________________________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 xml:space="preserve">          (ф.и.о., занимаемая должность и место работы)</w:t>
      </w:r>
    </w:p>
    <w:p w:rsidR="008159CE" w:rsidRPr="0000697C" w:rsidRDefault="008159CE" w:rsidP="008159CE">
      <w:pPr>
        <w:autoSpaceDE w:val="0"/>
        <w:autoSpaceDN w:val="0"/>
        <w:adjustRightInd w:val="0"/>
        <w:jc w:val="both"/>
        <w:rPr>
          <w:sz w:val="28"/>
          <w:szCs w:val="28"/>
        </w:rPr>
      </w:pPr>
      <w:r w:rsidRPr="0000697C">
        <w:rPr>
          <w:sz w:val="28"/>
          <w:szCs w:val="28"/>
        </w:rPr>
        <w:t>по результатам рассмотренных документов 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__________________________________________________________________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 xml:space="preserve">                 (приводится перечень документов)</w:t>
      </w:r>
    </w:p>
    <w:p w:rsidR="008159CE" w:rsidRPr="0000697C" w:rsidRDefault="008159CE" w:rsidP="008159CE">
      <w:pPr>
        <w:autoSpaceDE w:val="0"/>
        <w:autoSpaceDN w:val="0"/>
        <w:adjustRightInd w:val="0"/>
        <w:jc w:val="both"/>
        <w:rPr>
          <w:sz w:val="28"/>
          <w:szCs w:val="28"/>
        </w:rPr>
      </w:pPr>
      <w:r w:rsidRPr="0000697C">
        <w:rPr>
          <w:sz w:val="28"/>
          <w:szCs w:val="28"/>
        </w:rPr>
        <w:t>и   на  основании акта межведомственной комиссии, составленного по</w:t>
      </w:r>
    </w:p>
    <w:p w:rsidR="008159CE" w:rsidRPr="0000697C" w:rsidRDefault="008159CE" w:rsidP="008159CE">
      <w:pPr>
        <w:autoSpaceDE w:val="0"/>
        <w:autoSpaceDN w:val="0"/>
        <w:adjustRightInd w:val="0"/>
        <w:jc w:val="both"/>
        <w:rPr>
          <w:sz w:val="28"/>
          <w:szCs w:val="28"/>
        </w:rPr>
      </w:pPr>
      <w:r w:rsidRPr="0000697C">
        <w:rPr>
          <w:sz w:val="28"/>
          <w:szCs w:val="28"/>
        </w:rPr>
        <w:t>результатам обследования, 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__________________________________________________________________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__________________________________________________________________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__________________________________________________________________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__________________________________________________________________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 xml:space="preserve">  (приводится заключение, взятое из акта обследования (в случае</w:t>
      </w:r>
    </w:p>
    <w:p w:rsidR="008159CE" w:rsidRPr="0000697C" w:rsidRDefault="008159CE" w:rsidP="008159CE">
      <w:pPr>
        <w:autoSpaceDE w:val="0"/>
        <w:autoSpaceDN w:val="0"/>
        <w:adjustRightInd w:val="0"/>
        <w:jc w:val="both"/>
        <w:rPr>
          <w:sz w:val="28"/>
          <w:szCs w:val="28"/>
        </w:rPr>
      </w:pPr>
      <w:r w:rsidRPr="0000697C">
        <w:rPr>
          <w:sz w:val="28"/>
          <w:szCs w:val="28"/>
        </w:rPr>
        <w:lastRenderedPageBreak/>
        <w:t xml:space="preserve">   проведения обследования), или указывается, что на основании</w:t>
      </w:r>
    </w:p>
    <w:p w:rsidR="008159CE" w:rsidRPr="0000697C" w:rsidRDefault="008159CE" w:rsidP="008159CE">
      <w:pPr>
        <w:autoSpaceDE w:val="0"/>
        <w:autoSpaceDN w:val="0"/>
        <w:adjustRightInd w:val="0"/>
        <w:jc w:val="both"/>
        <w:rPr>
          <w:sz w:val="28"/>
          <w:szCs w:val="28"/>
        </w:rPr>
      </w:pPr>
      <w:r w:rsidRPr="0000697C">
        <w:rPr>
          <w:sz w:val="28"/>
          <w:szCs w:val="28"/>
        </w:rPr>
        <w:t xml:space="preserve">  решения межведомственной комиссии обследование не проводилось)</w:t>
      </w:r>
    </w:p>
    <w:p w:rsidR="008159CE" w:rsidRPr="0000697C" w:rsidRDefault="008159CE" w:rsidP="008159CE">
      <w:pPr>
        <w:autoSpaceDE w:val="0"/>
        <w:autoSpaceDN w:val="0"/>
        <w:adjustRightInd w:val="0"/>
        <w:jc w:val="both"/>
        <w:rPr>
          <w:sz w:val="28"/>
          <w:szCs w:val="28"/>
        </w:rPr>
      </w:pPr>
      <w:r w:rsidRPr="0000697C">
        <w:rPr>
          <w:sz w:val="28"/>
          <w:szCs w:val="28"/>
        </w:rPr>
        <w:t>приняла заключение о 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__________________________________________________________________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__________________________________________________________________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_________________________________________________________________.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 xml:space="preserve">   (приводится обоснование принятого межведомственной комиссией</w:t>
      </w:r>
    </w:p>
    <w:p w:rsidR="008159CE" w:rsidRPr="0000697C" w:rsidRDefault="008159CE" w:rsidP="008159CE">
      <w:pPr>
        <w:autoSpaceDE w:val="0"/>
        <w:autoSpaceDN w:val="0"/>
        <w:adjustRightInd w:val="0"/>
        <w:jc w:val="both"/>
        <w:rPr>
          <w:sz w:val="28"/>
          <w:szCs w:val="28"/>
        </w:rPr>
      </w:pPr>
      <w:r w:rsidRPr="0000697C">
        <w:rPr>
          <w:sz w:val="28"/>
          <w:szCs w:val="28"/>
        </w:rPr>
        <w:t xml:space="preserve">           заключения об оценке соответствия помещения</w:t>
      </w:r>
    </w:p>
    <w:p w:rsidR="008159CE" w:rsidRPr="0000697C" w:rsidRDefault="008159CE" w:rsidP="008159CE">
      <w:pPr>
        <w:autoSpaceDE w:val="0"/>
        <w:autoSpaceDN w:val="0"/>
        <w:adjustRightInd w:val="0"/>
        <w:jc w:val="both"/>
        <w:rPr>
          <w:sz w:val="28"/>
          <w:szCs w:val="28"/>
        </w:rPr>
      </w:pPr>
      <w:r w:rsidRPr="0000697C">
        <w:rPr>
          <w:sz w:val="28"/>
          <w:szCs w:val="28"/>
        </w:rPr>
        <w:t xml:space="preserve">   (многоквартирного дома) требованиям, установленным в Положении</w:t>
      </w:r>
    </w:p>
    <w:p w:rsidR="008159CE" w:rsidRPr="0000697C" w:rsidRDefault="008159CE" w:rsidP="008159CE">
      <w:pPr>
        <w:autoSpaceDE w:val="0"/>
        <w:autoSpaceDN w:val="0"/>
        <w:adjustRightInd w:val="0"/>
        <w:jc w:val="both"/>
        <w:rPr>
          <w:sz w:val="28"/>
          <w:szCs w:val="28"/>
        </w:rPr>
      </w:pPr>
      <w:r w:rsidRPr="0000697C">
        <w:rPr>
          <w:sz w:val="28"/>
          <w:szCs w:val="28"/>
        </w:rPr>
        <w:t xml:space="preserve">       о признании помещения жилым помещением, жилого помещения</w:t>
      </w:r>
    </w:p>
    <w:p w:rsidR="008159CE" w:rsidRPr="0000697C" w:rsidRDefault="008159CE" w:rsidP="008159CE">
      <w:pPr>
        <w:autoSpaceDE w:val="0"/>
        <w:autoSpaceDN w:val="0"/>
        <w:adjustRightInd w:val="0"/>
        <w:jc w:val="both"/>
        <w:rPr>
          <w:sz w:val="28"/>
          <w:szCs w:val="28"/>
        </w:rPr>
      </w:pPr>
      <w:r w:rsidRPr="0000697C">
        <w:rPr>
          <w:sz w:val="28"/>
          <w:szCs w:val="28"/>
        </w:rPr>
        <w:t xml:space="preserve">     непригодным для проживания и многоквартирного дома аварийным</w:t>
      </w:r>
    </w:p>
    <w:p w:rsidR="008159CE" w:rsidRPr="0000697C" w:rsidRDefault="008159CE" w:rsidP="008159CE">
      <w:pPr>
        <w:autoSpaceDE w:val="0"/>
        <w:autoSpaceDN w:val="0"/>
        <w:adjustRightInd w:val="0"/>
        <w:jc w:val="both"/>
        <w:rPr>
          <w:sz w:val="28"/>
          <w:szCs w:val="28"/>
        </w:rPr>
      </w:pPr>
      <w:r w:rsidRPr="0000697C">
        <w:rPr>
          <w:sz w:val="28"/>
          <w:szCs w:val="28"/>
        </w:rPr>
        <w:t xml:space="preserve">                и подлежащим сносу или реконструкции)</w:t>
      </w:r>
    </w:p>
    <w:p w:rsidR="008159CE" w:rsidRPr="0000697C" w:rsidRDefault="008159CE" w:rsidP="008159CE">
      <w:pPr>
        <w:autoSpaceDE w:val="0"/>
        <w:autoSpaceDN w:val="0"/>
        <w:adjustRightInd w:val="0"/>
        <w:jc w:val="both"/>
        <w:rPr>
          <w:sz w:val="28"/>
          <w:szCs w:val="28"/>
        </w:rPr>
      </w:pPr>
    </w:p>
    <w:p w:rsidR="008159CE" w:rsidRPr="0000697C" w:rsidRDefault="008159CE" w:rsidP="008159CE">
      <w:pPr>
        <w:autoSpaceDE w:val="0"/>
        <w:autoSpaceDN w:val="0"/>
        <w:adjustRightInd w:val="0"/>
        <w:jc w:val="both"/>
        <w:rPr>
          <w:sz w:val="28"/>
          <w:szCs w:val="28"/>
        </w:rPr>
      </w:pPr>
      <w:r w:rsidRPr="0000697C">
        <w:rPr>
          <w:sz w:val="28"/>
          <w:szCs w:val="28"/>
        </w:rPr>
        <w:t>Приложение к заключению:</w:t>
      </w:r>
    </w:p>
    <w:p w:rsidR="008159CE" w:rsidRPr="0000697C" w:rsidRDefault="008159CE" w:rsidP="008159CE">
      <w:pPr>
        <w:autoSpaceDE w:val="0"/>
        <w:autoSpaceDN w:val="0"/>
        <w:adjustRightInd w:val="0"/>
        <w:jc w:val="both"/>
        <w:rPr>
          <w:sz w:val="28"/>
          <w:szCs w:val="28"/>
        </w:rPr>
      </w:pPr>
      <w:r w:rsidRPr="0000697C">
        <w:rPr>
          <w:sz w:val="28"/>
          <w:szCs w:val="28"/>
        </w:rPr>
        <w:t>а) перечень рассмотренных документов;</w:t>
      </w:r>
    </w:p>
    <w:p w:rsidR="008159CE" w:rsidRPr="0000697C" w:rsidRDefault="008159CE" w:rsidP="008159CE">
      <w:pPr>
        <w:autoSpaceDE w:val="0"/>
        <w:autoSpaceDN w:val="0"/>
        <w:adjustRightInd w:val="0"/>
        <w:jc w:val="both"/>
        <w:rPr>
          <w:sz w:val="28"/>
          <w:szCs w:val="28"/>
        </w:rPr>
      </w:pPr>
      <w:r w:rsidRPr="0000697C">
        <w:rPr>
          <w:sz w:val="28"/>
          <w:szCs w:val="28"/>
        </w:rPr>
        <w:t>б) акт обследования помещения (в случае проведения обследования);</w:t>
      </w:r>
    </w:p>
    <w:p w:rsidR="008159CE" w:rsidRPr="0000697C" w:rsidRDefault="008159CE" w:rsidP="008159CE">
      <w:pPr>
        <w:autoSpaceDE w:val="0"/>
        <w:autoSpaceDN w:val="0"/>
        <w:adjustRightInd w:val="0"/>
        <w:jc w:val="both"/>
        <w:rPr>
          <w:sz w:val="28"/>
          <w:szCs w:val="28"/>
        </w:rPr>
      </w:pPr>
      <w:r w:rsidRPr="0000697C">
        <w:rPr>
          <w:sz w:val="28"/>
          <w:szCs w:val="28"/>
        </w:rPr>
        <w:t>в) перечень   других   материалов,   запрошенных  межведомственной</w:t>
      </w:r>
    </w:p>
    <w:p w:rsidR="008159CE" w:rsidRPr="0000697C" w:rsidRDefault="008159CE" w:rsidP="008159CE">
      <w:pPr>
        <w:autoSpaceDE w:val="0"/>
        <w:autoSpaceDN w:val="0"/>
        <w:adjustRightInd w:val="0"/>
        <w:jc w:val="both"/>
        <w:rPr>
          <w:sz w:val="28"/>
          <w:szCs w:val="28"/>
        </w:rPr>
      </w:pPr>
      <w:r w:rsidRPr="0000697C">
        <w:rPr>
          <w:sz w:val="28"/>
          <w:szCs w:val="28"/>
        </w:rPr>
        <w:t>комиссией;</w:t>
      </w:r>
    </w:p>
    <w:p w:rsidR="008159CE" w:rsidRPr="0000697C" w:rsidRDefault="008159CE" w:rsidP="008159CE">
      <w:pPr>
        <w:autoSpaceDE w:val="0"/>
        <w:autoSpaceDN w:val="0"/>
        <w:adjustRightInd w:val="0"/>
        <w:jc w:val="both"/>
        <w:rPr>
          <w:sz w:val="28"/>
          <w:szCs w:val="28"/>
        </w:rPr>
      </w:pPr>
      <w:r w:rsidRPr="0000697C">
        <w:rPr>
          <w:sz w:val="28"/>
          <w:szCs w:val="28"/>
        </w:rPr>
        <w:t>г) особое мнение членов межведомственной комиссии:</w:t>
      </w:r>
    </w:p>
    <w:p w:rsidR="008159CE" w:rsidRPr="0000697C" w:rsidRDefault="008159CE" w:rsidP="008159CE">
      <w:pPr>
        <w:autoSpaceDE w:val="0"/>
        <w:autoSpaceDN w:val="0"/>
        <w:adjustRightInd w:val="0"/>
        <w:jc w:val="both"/>
        <w:rPr>
          <w:sz w:val="28"/>
          <w:szCs w:val="28"/>
        </w:rPr>
      </w:pPr>
      <w:r w:rsidRPr="0000697C">
        <w:rPr>
          <w:sz w:val="28"/>
          <w:szCs w:val="28"/>
        </w:rPr>
        <w:t>_________________________________________________________________.</w:t>
      </w:r>
    </w:p>
    <w:p w:rsidR="008159CE" w:rsidRPr="0000697C" w:rsidRDefault="008159CE" w:rsidP="008159CE">
      <w:pPr>
        <w:autoSpaceDE w:val="0"/>
        <w:autoSpaceDN w:val="0"/>
        <w:adjustRightInd w:val="0"/>
        <w:jc w:val="both"/>
        <w:rPr>
          <w:sz w:val="28"/>
          <w:szCs w:val="28"/>
        </w:rPr>
      </w:pPr>
    </w:p>
    <w:p w:rsidR="008159CE" w:rsidRPr="0000697C" w:rsidRDefault="008159CE" w:rsidP="008159CE">
      <w:pPr>
        <w:autoSpaceDE w:val="0"/>
        <w:autoSpaceDN w:val="0"/>
        <w:adjustRightInd w:val="0"/>
        <w:jc w:val="both"/>
        <w:rPr>
          <w:sz w:val="28"/>
          <w:szCs w:val="28"/>
        </w:rPr>
      </w:pPr>
      <w:r w:rsidRPr="0000697C">
        <w:rPr>
          <w:sz w:val="28"/>
          <w:szCs w:val="28"/>
        </w:rPr>
        <w:t>Председатель межведомственной комиссии</w:t>
      </w:r>
    </w:p>
    <w:p w:rsidR="008159CE" w:rsidRPr="0000697C" w:rsidRDefault="008159CE" w:rsidP="008159CE">
      <w:pPr>
        <w:autoSpaceDE w:val="0"/>
        <w:autoSpaceDN w:val="0"/>
        <w:adjustRightInd w:val="0"/>
        <w:jc w:val="both"/>
        <w:rPr>
          <w:sz w:val="28"/>
          <w:szCs w:val="28"/>
        </w:rPr>
      </w:pPr>
      <w:r w:rsidRPr="0000697C">
        <w:rPr>
          <w:sz w:val="28"/>
          <w:szCs w:val="28"/>
        </w:rPr>
        <w:t xml:space="preserve">    _____________________         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 xml:space="preserve">         (подпись)                           (ф.и.о.)</w:t>
      </w:r>
    </w:p>
    <w:p w:rsidR="008159CE" w:rsidRPr="0000697C" w:rsidRDefault="008159CE" w:rsidP="008159CE">
      <w:pPr>
        <w:autoSpaceDE w:val="0"/>
        <w:autoSpaceDN w:val="0"/>
        <w:adjustRightInd w:val="0"/>
        <w:jc w:val="both"/>
        <w:rPr>
          <w:sz w:val="28"/>
          <w:szCs w:val="28"/>
        </w:rPr>
      </w:pPr>
    </w:p>
    <w:p w:rsidR="008159CE" w:rsidRPr="0000697C" w:rsidRDefault="008159CE" w:rsidP="008159CE">
      <w:pPr>
        <w:autoSpaceDE w:val="0"/>
        <w:autoSpaceDN w:val="0"/>
        <w:adjustRightInd w:val="0"/>
        <w:jc w:val="both"/>
        <w:rPr>
          <w:sz w:val="28"/>
          <w:szCs w:val="28"/>
        </w:rPr>
      </w:pPr>
      <w:r w:rsidRPr="0000697C">
        <w:rPr>
          <w:sz w:val="28"/>
          <w:szCs w:val="28"/>
        </w:rPr>
        <w:t>Члены межведомственной комиссии</w:t>
      </w:r>
    </w:p>
    <w:p w:rsidR="008159CE" w:rsidRPr="0000697C" w:rsidRDefault="008159CE" w:rsidP="008159CE">
      <w:pPr>
        <w:autoSpaceDE w:val="0"/>
        <w:autoSpaceDN w:val="0"/>
        <w:adjustRightInd w:val="0"/>
        <w:jc w:val="both"/>
        <w:rPr>
          <w:sz w:val="28"/>
          <w:szCs w:val="28"/>
        </w:rPr>
      </w:pPr>
      <w:r w:rsidRPr="0000697C">
        <w:rPr>
          <w:sz w:val="28"/>
          <w:szCs w:val="28"/>
        </w:rPr>
        <w:t xml:space="preserve">    _____________________         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 xml:space="preserve">         (подпись)                           (ф.и.о.)</w:t>
      </w:r>
    </w:p>
    <w:p w:rsidR="008159CE" w:rsidRPr="0000697C" w:rsidRDefault="008159CE" w:rsidP="008159CE">
      <w:pPr>
        <w:autoSpaceDE w:val="0"/>
        <w:autoSpaceDN w:val="0"/>
        <w:adjustRightInd w:val="0"/>
        <w:jc w:val="both"/>
        <w:rPr>
          <w:sz w:val="28"/>
          <w:szCs w:val="28"/>
        </w:rPr>
      </w:pPr>
      <w:r w:rsidRPr="0000697C">
        <w:rPr>
          <w:sz w:val="28"/>
          <w:szCs w:val="28"/>
        </w:rPr>
        <w:t xml:space="preserve">    _____________________         ________________________________</w:t>
      </w:r>
    </w:p>
    <w:p w:rsidR="008159CE" w:rsidRPr="0000697C" w:rsidRDefault="008159CE" w:rsidP="008159CE">
      <w:pPr>
        <w:autoSpaceDE w:val="0"/>
        <w:autoSpaceDN w:val="0"/>
        <w:adjustRightInd w:val="0"/>
        <w:jc w:val="both"/>
        <w:rPr>
          <w:sz w:val="28"/>
          <w:szCs w:val="28"/>
        </w:rPr>
      </w:pPr>
      <w:r w:rsidRPr="0000697C">
        <w:rPr>
          <w:sz w:val="28"/>
          <w:szCs w:val="28"/>
        </w:rPr>
        <w:t xml:space="preserve">         (подпись)                           (ф.и.о.)</w:t>
      </w:r>
    </w:p>
    <w:p w:rsidR="008159CE" w:rsidRPr="008159CE" w:rsidRDefault="008159CE" w:rsidP="008159CE">
      <w:pPr>
        <w:autoSpaceDE w:val="0"/>
        <w:autoSpaceDN w:val="0"/>
        <w:adjustRightInd w:val="0"/>
        <w:jc w:val="both"/>
        <w:rPr>
          <w:b/>
          <w:bCs/>
          <w:sz w:val="28"/>
          <w:szCs w:val="28"/>
        </w:rPr>
      </w:pPr>
    </w:p>
    <w:p w:rsidR="0000697C" w:rsidRDefault="0000697C" w:rsidP="00523DFC">
      <w:pPr>
        <w:autoSpaceDE w:val="0"/>
        <w:autoSpaceDN w:val="0"/>
        <w:adjustRightInd w:val="0"/>
        <w:ind w:firstLine="709"/>
        <w:jc w:val="right"/>
        <w:outlineLvl w:val="1"/>
        <w:rPr>
          <w:b/>
          <w:color w:val="1D1B11"/>
        </w:rPr>
      </w:pPr>
    </w:p>
    <w:p w:rsidR="0000697C" w:rsidRDefault="0000697C" w:rsidP="00523DFC">
      <w:pPr>
        <w:autoSpaceDE w:val="0"/>
        <w:autoSpaceDN w:val="0"/>
        <w:adjustRightInd w:val="0"/>
        <w:ind w:firstLine="709"/>
        <w:jc w:val="right"/>
        <w:outlineLvl w:val="1"/>
        <w:rPr>
          <w:b/>
          <w:color w:val="1D1B11"/>
        </w:rPr>
      </w:pPr>
    </w:p>
    <w:p w:rsidR="0000697C" w:rsidRDefault="0000697C" w:rsidP="00523DFC">
      <w:pPr>
        <w:autoSpaceDE w:val="0"/>
        <w:autoSpaceDN w:val="0"/>
        <w:adjustRightInd w:val="0"/>
        <w:ind w:firstLine="709"/>
        <w:jc w:val="right"/>
        <w:outlineLvl w:val="1"/>
        <w:rPr>
          <w:b/>
          <w:color w:val="1D1B11"/>
        </w:rPr>
      </w:pPr>
    </w:p>
    <w:p w:rsidR="0000697C" w:rsidRDefault="0000697C" w:rsidP="00523DFC">
      <w:pPr>
        <w:autoSpaceDE w:val="0"/>
        <w:autoSpaceDN w:val="0"/>
        <w:adjustRightInd w:val="0"/>
        <w:ind w:firstLine="709"/>
        <w:jc w:val="right"/>
        <w:outlineLvl w:val="1"/>
        <w:rPr>
          <w:b/>
          <w:color w:val="1D1B11"/>
        </w:rPr>
      </w:pPr>
    </w:p>
    <w:p w:rsidR="0000697C" w:rsidRDefault="0000697C" w:rsidP="00523DFC">
      <w:pPr>
        <w:autoSpaceDE w:val="0"/>
        <w:autoSpaceDN w:val="0"/>
        <w:adjustRightInd w:val="0"/>
        <w:ind w:firstLine="709"/>
        <w:jc w:val="right"/>
        <w:outlineLvl w:val="1"/>
        <w:rPr>
          <w:b/>
          <w:color w:val="1D1B11"/>
        </w:rPr>
      </w:pPr>
    </w:p>
    <w:p w:rsidR="0000697C" w:rsidRDefault="0000697C" w:rsidP="00523DFC">
      <w:pPr>
        <w:autoSpaceDE w:val="0"/>
        <w:autoSpaceDN w:val="0"/>
        <w:adjustRightInd w:val="0"/>
        <w:ind w:firstLine="709"/>
        <w:jc w:val="right"/>
        <w:outlineLvl w:val="1"/>
        <w:rPr>
          <w:b/>
          <w:color w:val="1D1B11"/>
        </w:rPr>
      </w:pPr>
    </w:p>
    <w:p w:rsidR="0000697C" w:rsidRDefault="0000697C" w:rsidP="00523DFC">
      <w:pPr>
        <w:autoSpaceDE w:val="0"/>
        <w:autoSpaceDN w:val="0"/>
        <w:adjustRightInd w:val="0"/>
        <w:ind w:firstLine="709"/>
        <w:jc w:val="right"/>
        <w:outlineLvl w:val="1"/>
        <w:rPr>
          <w:b/>
          <w:color w:val="1D1B11"/>
        </w:rPr>
      </w:pPr>
    </w:p>
    <w:p w:rsidR="0000697C" w:rsidRDefault="0000697C" w:rsidP="00523DFC">
      <w:pPr>
        <w:autoSpaceDE w:val="0"/>
        <w:autoSpaceDN w:val="0"/>
        <w:adjustRightInd w:val="0"/>
        <w:ind w:firstLine="709"/>
        <w:jc w:val="right"/>
        <w:outlineLvl w:val="1"/>
        <w:rPr>
          <w:b/>
          <w:color w:val="1D1B11"/>
        </w:rPr>
      </w:pPr>
    </w:p>
    <w:p w:rsidR="0000697C" w:rsidRDefault="0000697C" w:rsidP="00523DFC">
      <w:pPr>
        <w:autoSpaceDE w:val="0"/>
        <w:autoSpaceDN w:val="0"/>
        <w:adjustRightInd w:val="0"/>
        <w:ind w:firstLine="709"/>
        <w:jc w:val="right"/>
        <w:outlineLvl w:val="1"/>
        <w:rPr>
          <w:b/>
          <w:color w:val="1D1B11"/>
        </w:rPr>
      </w:pPr>
    </w:p>
    <w:p w:rsidR="0000697C" w:rsidRDefault="0000697C" w:rsidP="00523DFC">
      <w:pPr>
        <w:autoSpaceDE w:val="0"/>
        <w:autoSpaceDN w:val="0"/>
        <w:adjustRightInd w:val="0"/>
        <w:ind w:firstLine="709"/>
        <w:jc w:val="right"/>
        <w:outlineLvl w:val="1"/>
        <w:rPr>
          <w:b/>
          <w:color w:val="1D1B11"/>
        </w:rPr>
      </w:pPr>
    </w:p>
    <w:p w:rsidR="0000697C" w:rsidRDefault="0000697C" w:rsidP="00523DFC">
      <w:pPr>
        <w:autoSpaceDE w:val="0"/>
        <w:autoSpaceDN w:val="0"/>
        <w:adjustRightInd w:val="0"/>
        <w:ind w:firstLine="709"/>
        <w:jc w:val="right"/>
        <w:outlineLvl w:val="1"/>
        <w:rPr>
          <w:b/>
          <w:color w:val="1D1B11"/>
        </w:rPr>
      </w:pPr>
    </w:p>
    <w:p w:rsidR="0000697C" w:rsidRDefault="0000697C" w:rsidP="00523DFC">
      <w:pPr>
        <w:autoSpaceDE w:val="0"/>
        <w:autoSpaceDN w:val="0"/>
        <w:adjustRightInd w:val="0"/>
        <w:ind w:firstLine="709"/>
        <w:jc w:val="right"/>
        <w:outlineLvl w:val="1"/>
        <w:rPr>
          <w:b/>
          <w:color w:val="1D1B11"/>
        </w:rPr>
      </w:pPr>
    </w:p>
    <w:p w:rsidR="0000697C" w:rsidRDefault="0000697C" w:rsidP="00523DFC">
      <w:pPr>
        <w:autoSpaceDE w:val="0"/>
        <w:autoSpaceDN w:val="0"/>
        <w:adjustRightInd w:val="0"/>
        <w:ind w:firstLine="709"/>
        <w:jc w:val="right"/>
        <w:outlineLvl w:val="1"/>
        <w:rPr>
          <w:b/>
          <w:color w:val="1D1B11"/>
        </w:rPr>
      </w:pPr>
    </w:p>
    <w:p w:rsidR="0000697C" w:rsidRDefault="0000697C" w:rsidP="00523DFC">
      <w:pPr>
        <w:autoSpaceDE w:val="0"/>
        <w:autoSpaceDN w:val="0"/>
        <w:adjustRightInd w:val="0"/>
        <w:ind w:firstLine="709"/>
        <w:jc w:val="right"/>
        <w:outlineLvl w:val="1"/>
        <w:rPr>
          <w:b/>
          <w:color w:val="1D1B11"/>
        </w:rPr>
      </w:pPr>
    </w:p>
    <w:p w:rsidR="0000697C" w:rsidRDefault="0000697C" w:rsidP="00523DFC">
      <w:pPr>
        <w:autoSpaceDE w:val="0"/>
        <w:autoSpaceDN w:val="0"/>
        <w:adjustRightInd w:val="0"/>
        <w:ind w:firstLine="709"/>
        <w:jc w:val="right"/>
        <w:outlineLvl w:val="1"/>
        <w:rPr>
          <w:b/>
          <w:color w:val="1D1B11"/>
        </w:rPr>
      </w:pPr>
    </w:p>
    <w:p w:rsidR="0000697C" w:rsidRDefault="0000697C" w:rsidP="00523DFC">
      <w:pPr>
        <w:autoSpaceDE w:val="0"/>
        <w:autoSpaceDN w:val="0"/>
        <w:adjustRightInd w:val="0"/>
        <w:ind w:firstLine="709"/>
        <w:jc w:val="right"/>
        <w:outlineLvl w:val="1"/>
        <w:rPr>
          <w:b/>
          <w:color w:val="1D1B11"/>
        </w:rPr>
      </w:pPr>
    </w:p>
    <w:p w:rsidR="0000697C" w:rsidRDefault="0000697C" w:rsidP="00523DFC">
      <w:pPr>
        <w:autoSpaceDE w:val="0"/>
        <w:autoSpaceDN w:val="0"/>
        <w:adjustRightInd w:val="0"/>
        <w:ind w:firstLine="709"/>
        <w:jc w:val="right"/>
        <w:outlineLvl w:val="1"/>
        <w:rPr>
          <w:b/>
          <w:color w:val="1D1B11"/>
        </w:rPr>
      </w:pPr>
    </w:p>
    <w:p w:rsidR="00C07465" w:rsidRDefault="00C07465" w:rsidP="00523DFC">
      <w:pPr>
        <w:autoSpaceDE w:val="0"/>
        <w:autoSpaceDN w:val="0"/>
        <w:adjustRightInd w:val="0"/>
        <w:ind w:firstLine="709"/>
        <w:jc w:val="right"/>
        <w:outlineLvl w:val="1"/>
        <w:rPr>
          <w:b/>
          <w:color w:val="1D1B11"/>
        </w:rPr>
      </w:pPr>
    </w:p>
    <w:p w:rsidR="00523DFC" w:rsidRPr="00C245F7" w:rsidRDefault="00523DFC" w:rsidP="00523DFC">
      <w:pPr>
        <w:autoSpaceDE w:val="0"/>
        <w:autoSpaceDN w:val="0"/>
        <w:adjustRightInd w:val="0"/>
        <w:ind w:firstLine="709"/>
        <w:jc w:val="right"/>
        <w:outlineLvl w:val="1"/>
        <w:rPr>
          <w:b/>
          <w:color w:val="1D1B11"/>
        </w:rPr>
      </w:pPr>
      <w:r w:rsidRPr="00C245F7">
        <w:rPr>
          <w:b/>
          <w:color w:val="1D1B11"/>
        </w:rPr>
        <w:lastRenderedPageBreak/>
        <w:t>Приложение № 5</w:t>
      </w:r>
    </w:p>
    <w:p w:rsidR="00CB5DE1" w:rsidRPr="00C245F7" w:rsidRDefault="00CB5DE1" w:rsidP="00CB5DE1">
      <w:pPr>
        <w:widowControl w:val="0"/>
        <w:tabs>
          <w:tab w:val="left" w:pos="142"/>
          <w:tab w:val="left" w:pos="284"/>
        </w:tabs>
        <w:autoSpaceDE w:val="0"/>
        <w:autoSpaceDN w:val="0"/>
        <w:adjustRightInd w:val="0"/>
        <w:ind w:left="-567" w:firstLine="340"/>
        <w:jc w:val="right"/>
        <w:rPr>
          <w:color w:val="1D1B11"/>
        </w:rPr>
      </w:pPr>
      <w:r w:rsidRPr="00C245F7">
        <w:rPr>
          <w:b/>
          <w:bCs/>
          <w:color w:val="1D1B11"/>
        </w:rPr>
        <w:t xml:space="preserve">к </w:t>
      </w:r>
      <w:hyperlink w:anchor="sub_1000" w:history="1">
        <w:r w:rsidRPr="00C245F7">
          <w:rPr>
            <w:b/>
            <w:bCs/>
            <w:color w:val="1D1B11"/>
          </w:rPr>
          <w:t>Административному регламенту</w:t>
        </w:r>
      </w:hyperlink>
    </w:p>
    <w:p w:rsidR="00CB5DE1" w:rsidRPr="00C245F7" w:rsidRDefault="00CB5DE1" w:rsidP="00CB5DE1">
      <w:pPr>
        <w:widowControl w:val="0"/>
        <w:tabs>
          <w:tab w:val="left" w:pos="142"/>
          <w:tab w:val="left" w:pos="284"/>
        </w:tabs>
        <w:autoSpaceDE w:val="0"/>
        <w:autoSpaceDN w:val="0"/>
        <w:adjustRightInd w:val="0"/>
        <w:ind w:left="-567" w:firstLine="340"/>
        <w:jc w:val="right"/>
        <w:rPr>
          <w:b/>
          <w:bCs/>
          <w:color w:val="1D1B11"/>
        </w:rPr>
      </w:pPr>
      <w:r w:rsidRPr="00C245F7">
        <w:rPr>
          <w:b/>
          <w:bCs/>
          <w:color w:val="1D1B11"/>
        </w:rPr>
        <w:t>предоставления администрацией</w:t>
      </w:r>
    </w:p>
    <w:p w:rsidR="00CB5DE1" w:rsidRPr="00C245F7" w:rsidRDefault="00CB5DE1" w:rsidP="00CB5DE1">
      <w:pPr>
        <w:widowControl w:val="0"/>
        <w:tabs>
          <w:tab w:val="left" w:pos="142"/>
          <w:tab w:val="left" w:pos="284"/>
        </w:tabs>
        <w:autoSpaceDE w:val="0"/>
        <w:autoSpaceDN w:val="0"/>
        <w:adjustRightInd w:val="0"/>
        <w:ind w:left="-567" w:firstLine="340"/>
        <w:jc w:val="right"/>
        <w:rPr>
          <w:color w:val="1D1B11"/>
        </w:rPr>
      </w:pPr>
      <w:r w:rsidRPr="00C245F7">
        <w:rPr>
          <w:b/>
          <w:bCs/>
          <w:color w:val="1D1B11"/>
        </w:rPr>
        <w:t>муниципального образования ____</w:t>
      </w:r>
    </w:p>
    <w:p w:rsidR="00CB5DE1" w:rsidRPr="00C245F7" w:rsidRDefault="00CB5DE1" w:rsidP="00CB5DE1">
      <w:pPr>
        <w:widowControl w:val="0"/>
        <w:tabs>
          <w:tab w:val="left" w:pos="142"/>
          <w:tab w:val="left" w:pos="284"/>
        </w:tabs>
        <w:autoSpaceDE w:val="0"/>
        <w:autoSpaceDN w:val="0"/>
        <w:adjustRightInd w:val="0"/>
        <w:ind w:left="-567" w:firstLine="340"/>
        <w:jc w:val="right"/>
        <w:rPr>
          <w:color w:val="1D1B11"/>
        </w:rPr>
      </w:pPr>
      <w:r w:rsidRPr="00C245F7">
        <w:rPr>
          <w:b/>
          <w:bCs/>
          <w:color w:val="1D1B11"/>
        </w:rPr>
        <w:t>муниципальной услуги</w:t>
      </w:r>
    </w:p>
    <w:p w:rsidR="00523DFC" w:rsidRPr="00C245F7" w:rsidRDefault="00523DFC" w:rsidP="00523DFC">
      <w:pPr>
        <w:jc w:val="right"/>
        <w:rPr>
          <w:i/>
          <w:color w:val="1D1B11"/>
        </w:rPr>
      </w:pPr>
      <w:r w:rsidRPr="00C245F7">
        <w:rPr>
          <w:i/>
          <w:color w:val="1D1B11"/>
        </w:rPr>
        <w:t xml:space="preserve"> </w:t>
      </w:r>
    </w:p>
    <w:p w:rsidR="00523DFC" w:rsidRPr="00C245F7" w:rsidRDefault="00523DFC" w:rsidP="00523DFC">
      <w:pPr>
        <w:jc w:val="center"/>
        <w:rPr>
          <w:b/>
          <w:color w:val="1D1B11"/>
        </w:rPr>
      </w:pPr>
      <w:r w:rsidRPr="00C245F7">
        <w:rPr>
          <w:b/>
          <w:color w:val="1D1B11"/>
        </w:rPr>
        <w:t xml:space="preserve">Блок-схема предоставления муниципальной услуги </w:t>
      </w:r>
    </w:p>
    <w:p w:rsidR="00523DFC" w:rsidRPr="00C245F7" w:rsidRDefault="005102E4" w:rsidP="00206EAB">
      <w:pPr>
        <w:rPr>
          <w:b/>
          <w:color w:val="1D1B11"/>
          <w:sz w:val="28"/>
          <w:szCs w:val="28"/>
        </w:rPr>
      </w:pPr>
      <w:r>
        <w:rPr>
          <w:b/>
          <w:noProof/>
          <w:color w:val="1D1B11"/>
          <w:sz w:val="28"/>
          <w:szCs w:val="28"/>
        </w:rPr>
        <mc:AlternateContent>
          <mc:Choice Requires="wps">
            <w:drawing>
              <wp:anchor distT="0" distB="0" distL="114300" distR="114300" simplePos="0" relativeHeight="251648000" behindDoc="0" locked="0" layoutInCell="1" allowOverlap="1">
                <wp:simplePos x="0" y="0"/>
                <wp:positionH relativeFrom="column">
                  <wp:posOffset>1890395</wp:posOffset>
                </wp:positionH>
                <wp:positionV relativeFrom="paragraph">
                  <wp:posOffset>55245</wp:posOffset>
                </wp:positionV>
                <wp:extent cx="2228850" cy="581025"/>
                <wp:effectExtent l="10160" t="11430" r="8890" b="7620"/>
                <wp:wrapNone/>
                <wp:docPr id="38"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581025"/>
                        </a:xfrm>
                        <a:prstGeom prst="rect">
                          <a:avLst/>
                        </a:prstGeom>
                        <a:solidFill>
                          <a:srgbClr val="FFFFFF"/>
                        </a:solidFill>
                        <a:ln w="9525">
                          <a:solidFill>
                            <a:srgbClr val="000000"/>
                          </a:solidFill>
                          <a:miter lim="800000"/>
                          <a:headEnd/>
                          <a:tailEnd/>
                        </a:ln>
                      </wps:spPr>
                      <wps:txbx>
                        <w:txbxContent>
                          <w:p w:rsidR="005E1B49" w:rsidRPr="005E1B49" w:rsidRDefault="005E1B49" w:rsidP="005E1B49">
                            <w:pPr>
                              <w:jc w:val="center"/>
                            </w:pPr>
                            <w:r w:rsidRPr="005E1B49">
                              <w:rPr>
                                <w:sz w:val="22"/>
                                <w:szCs w:val="22"/>
                              </w:rPr>
                              <w:t>Поступление заявления</w:t>
                            </w:r>
                          </w:p>
                          <w:p w:rsidR="005E1B49" w:rsidRPr="005E1B49" w:rsidRDefault="005E1B49" w:rsidP="005E1B49">
                            <w:pPr>
                              <w:jc w:val="center"/>
                            </w:pPr>
                            <w:r w:rsidRPr="005E1B49">
                              <w:rPr>
                                <w:sz w:val="22"/>
                                <w:szCs w:val="22"/>
                              </w:rPr>
                              <w:t>(в том числе через</w:t>
                            </w:r>
                          </w:p>
                          <w:p w:rsidR="00206EAB" w:rsidRPr="005E1B49" w:rsidRDefault="005E1B49" w:rsidP="005E1B49">
                            <w:pPr>
                              <w:jc w:val="center"/>
                              <w:rPr>
                                <w:sz w:val="22"/>
                                <w:szCs w:val="22"/>
                              </w:rPr>
                            </w:pPr>
                            <w:r w:rsidRPr="005E1B49">
                              <w:rPr>
                                <w:sz w:val="22"/>
                                <w:szCs w:val="22"/>
                              </w:rPr>
                              <w:t>МФЦ</w:t>
                            </w:r>
                            <w:r w:rsidR="0058019E">
                              <w:rPr>
                                <w:sz w:val="22"/>
                                <w:szCs w:val="22"/>
                              </w:rPr>
                              <w:t>, ПГУ</w:t>
                            </w:r>
                            <w:r w:rsidRPr="005E1B49">
                              <w:rPr>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148.85pt;margin-top:4.35pt;width:175.5pt;height:4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">
                <v:textbox>
                  <w:txbxContent>
                    <w:p w:rsidR="005E1B49" w:rsidRPr="005E1B49" w:rsidRDefault="005E1B49" w:rsidP="005E1B49">
                      <w:pPr>
                        <w:jc w:val="center"/>
                      </w:pPr>
                      <w:r w:rsidRPr="005E1B49">
                        <w:rPr>
                          <w:sz w:val="22"/>
                          <w:szCs w:val="22"/>
                        </w:rPr>
                        <w:t>Поступление заявления</w:t>
                      </w:r>
                    </w:p>
                    <w:p w:rsidR="005E1B49" w:rsidRPr="005E1B49" w:rsidRDefault="005E1B49" w:rsidP="005E1B49">
                      <w:pPr>
                        <w:jc w:val="center"/>
                      </w:pPr>
                      <w:r w:rsidRPr="005E1B49">
                        <w:rPr>
                          <w:sz w:val="22"/>
                          <w:szCs w:val="22"/>
                        </w:rPr>
                        <w:t>(в том числе через</w:t>
                      </w:r>
                    </w:p>
                    <w:p w:rsidR="00206EAB" w:rsidRPr="005E1B49" w:rsidRDefault="005E1B49" w:rsidP="005E1B49">
                      <w:pPr>
                        <w:jc w:val="center"/>
                        <w:rPr>
                          <w:sz w:val="22"/>
                          <w:szCs w:val="22"/>
                        </w:rPr>
                      </w:pPr>
                      <w:r w:rsidRPr="005E1B49">
                        <w:rPr>
                          <w:sz w:val="22"/>
                          <w:szCs w:val="22"/>
                        </w:rPr>
                        <w:t>МФЦ</w:t>
                      </w:r>
                      <w:r w:rsidR="0058019E">
                        <w:rPr>
                          <w:sz w:val="22"/>
                          <w:szCs w:val="22"/>
                        </w:rPr>
                        <w:t>, ПГУ</w:t>
                      </w:r>
                      <w:r w:rsidRPr="005E1B49">
                        <w:rPr>
                          <w:sz w:val="22"/>
                          <w:szCs w:val="22"/>
                        </w:rPr>
                        <w:t>)</w:t>
                      </w:r>
                    </w:p>
                  </w:txbxContent>
                </v:textbox>
              </v:rect>
            </w:pict>
          </mc:Fallback>
        </mc:AlternateContent>
      </w:r>
    </w:p>
    <w:p w:rsidR="00206EAB" w:rsidRPr="00C245F7" w:rsidRDefault="00206EAB" w:rsidP="00206EAB">
      <w:pPr>
        <w:rPr>
          <w:b/>
          <w:color w:val="1D1B11"/>
          <w:sz w:val="28"/>
          <w:szCs w:val="28"/>
        </w:rPr>
      </w:pPr>
    </w:p>
    <w:p w:rsidR="00206EAB" w:rsidRPr="00C245F7" w:rsidRDefault="005102E4" w:rsidP="00206EAB">
      <w:pPr>
        <w:jc w:val="center"/>
        <w:rPr>
          <w:b/>
          <w:color w:val="1D1B11"/>
          <w:sz w:val="28"/>
          <w:szCs w:val="28"/>
        </w:rPr>
      </w:pPr>
      <w:r>
        <w:rPr>
          <w:b/>
          <w:noProof/>
          <w:color w:val="1D1B11"/>
          <w:sz w:val="28"/>
          <w:szCs w:val="28"/>
        </w:rPr>
        <mc:AlternateContent>
          <mc:Choice Requires="wps">
            <w:drawing>
              <wp:anchor distT="0" distB="0" distL="114300" distR="114300" simplePos="0" relativeHeight="251661312" behindDoc="0" locked="0" layoutInCell="1" allowOverlap="1">
                <wp:simplePos x="0" y="0"/>
                <wp:positionH relativeFrom="column">
                  <wp:posOffset>4244340</wp:posOffset>
                </wp:positionH>
                <wp:positionV relativeFrom="paragraph">
                  <wp:posOffset>3809365</wp:posOffset>
                </wp:positionV>
                <wp:extent cx="635" cy="314325"/>
                <wp:effectExtent l="59055" t="12065" r="54610" b="16510"/>
                <wp:wrapNone/>
                <wp:docPr id="37"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4" o:spid="_x0000_s1026" type="#_x0000_t32" style="position:absolute;margin-left:334.2pt;margin-top:299.95pt;width:.0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">
                <v:stroke endarrow="block"/>
              </v:shape>
            </w:pict>
          </mc:Fallback>
        </mc:AlternateContent>
      </w:r>
      <w:r>
        <w:rPr>
          <w:b/>
          <w:noProof/>
          <w:color w:val="1D1B11"/>
          <w:sz w:val="28"/>
          <w:szCs w:val="28"/>
        </w:rPr>
        <mc:AlternateContent>
          <mc:Choice Requires="wps">
            <w:drawing>
              <wp:anchor distT="0" distB="0" distL="114300" distR="114300" simplePos="0" relativeHeight="251659264" behindDoc="0" locked="0" layoutInCell="1" allowOverlap="1">
                <wp:simplePos x="0" y="0"/>
                <wp:positionH relativeFrom="column">
                  <wp:posOffset>653415</wp:posOffset>
                </wp:positionH>
                <wp:positionV relativeFrom="paragraph">
                  <wp:posOffset>4123690</wp:posOffset>
                </wp:positionV>
                <wp:extent cx="2257425" cy="561975"/>
                <wp:effectExtent l="11430" t="12065" r="7620" b="6985"/>
                <wp:wrapNone/>
                <wp:docPr id="36"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561975"/>
                        </a:xfrm>
                        <a:prstGeom prst="rect">
                          <a:avLst/>
                        </a:prstGeom>
                        <a:solidFill>
                          <a:srgbClr val="FFFFFF"/>
                        </a:solidFill>
                        <a:ln w="9525">
                          <a:solidFill>
                            <a:srgbClr val="000000"/>
                          </a:solidFill>
                          <a:miter lim="800000"/>
                          <a:headEnd/>
                          <a:tailEnd/>
                        </a:ln>
                      </wps:spPr>
                      <wps:txbx>
                        <w:txbxContent>
                          <w:p w:rsidR="00206EAB" w:rsidRDefault="00206EAB" w:rsidP="00206EAB">
                            <w:pPr>
                              <w:jc w:val="center"/>
                            </w:pPr>
                            <w:r w:rsidRPr="00523DFC">
                              <w:rPr>
                                <w:color w:val="000000"/>
                                <w:sz w:val="20"/>
                                <w:szCs w:val="20"/>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27" style="position:absolute;left:0;text-align:left;margin-left:51.45pt;margin-top:324.7pt;width:177.7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">
                <v:textbox>
                  <w:txbxContent>
                    <w:p w:rsidR="00206EAB" w:rsidRDefault="00206EAB" w:rsidP="00206EAB">
                      <w:pPr>
                        <w:jc w:val="center"/>
                      </w:pPr>
                      <w:r w:rsidRPr="00523DFC">
                        <w:rPr>
                          <w:color w:val="000000"/>
                          <w:sz w:val="20"/>
                          <w:szCs w:val="20"/>
                        </w:rPr>
                        <w:t>Отказ в предоставлении муниципальной услуги</w:t>
                      </w:r>
                    </w:p>
                  </w:txbxContent>
                </v:textbox>
              </v:rect>
            </w:pict>
          </mc:Fallback>
        </mc:AlternateContent>
      </w:r>
      <w:r>
        <w:rPr>
          <w:b/>
          <w:noProof/>
          <w:color w:val="1D1B11"/>
          <w:sz w:val="28"/>
          <w:szCs w:val="28"/>
        </w:rPr>
        <mc:AlternateContent>
          <mc:Choice Requires="wps">
            <w:drawing>
              <wp:anchor distT="0" distB="0" distL="114300" distR="114300" simplePos="0" relativeHeight="251660288" behindDoc="0" locked="0" layoutInCell="1" allowOverlap="1">
                <wp:simplePos x="0" y="0"/>
                <wp:positionH relativeFrom="column">
                  <wp:posOffset>3129915</wp:posOffset>
                </wp:positionH>
                <wp:positionV relativeFrom="paragraph">
                  <wp:posOffset>4123690</wp:posOffset>
                </wp:positionV>
                <wp:extent cx="2257425" cy="561975"/>
                <wp:effectExtent l="11430" t="12065" r="7620" b="6985"/>
                <wp:wrapNone/>
                <wp:docPr id="35"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561975"/>
                        </a:xfrm>
                        <a:prstGeom prst="rect">
                          <a:avLst/>
                        </a:prstGeom>
                        <a:solidFill>
                          <a:srgbClr val="FFFFFF"/>
                        </a:solidFill>
                        <a:ln w="9525">
                          <a:solidFill>
                            <a:srgbClr val="000000"/>
                          </a:solidFill>
                          <a:miter lim="800000"/>
                          <a:headEnd/>
                          <a:tailEnd/>
                        </a:ln>
                      </wps:spPr>
                      <wps:txbx>
                        <w:txbxContent>
                          <w:p w:rsidR="00206EAB" w:rsidRDefault="00206EAB" w:rsidP="00206EAB">
                            <w:pPr>
                              <w:jc w:val="center"/>
                            </w:pPr>
                            <w:r w:rsidRPr="00523DFC">
                              <w:rPr>
                                <w:color w:val="000000"/>
                                <w:sz w:val="20"/>
                                <w:szCs w:val="20"/>
                              </w:rPr>
                              <w:t>Регистрация заявления и выдача документов заявителю расписки в получении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 o:spid="_x0000_s1028" style="position:absolute;left:0;text-align:left;margin-left:246.45pt;margin-top:324.7pt;width:177.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">
                <v:textbox>
                  <w:txbxContent>
                    <w:p w:rsidR="00206EAB" w:rsidRDefault="00206EAB" w:rsidP="00206EAB">
                      <w:pPr>
                        <w:jc w:val="center"/>
                      </w:pPr>
                      <w:r w:rsidRPr="00523DFC">
                        <w:rPr>
                          <w:color w:val="000000"/>
                          <w:sz w:val="20"/>
                          <w:szCs w:val="20"/>
                        </w:rPr>
                        <w:t>Регистрация заявления и выдача документов заявителю расписки в получении документов</w:t>
                      </w:r>
                    </w:p>
                  </w:txbxContent>
                </v:textbox>
              </v:rect>
            </w:pict>
          </mc:Fallback>
        </mc:AlternateContent>
      </w:r>
      <w:r>
        <w:rPr>
          <w:b/>
          <w:noProof/>
          <w:color w:val="1D1B11"/>
          <w:sz w:val="28"/>
          <w:szCs w:val="28"/>
        </w:rPr>
        <mc:AlternateContent>
          <mc:Choice Requires="wps">
            <w:drawing>
              <wp:anchor distT="0" distB="0" distL="114300" distR="114300" simplePos="0" relativeHeight="251653120" behindDoc="0" locked="0" layoutInCell="1" allowOverlap="1">
                <wp:simplePos x="0" y="0"/>
                <wp:positionH relativeFrom="column">
                  <wp:posOffset>1691640</wp:posOffset>
                </wp:positionH>
                <wp:positionV relativeFrom="paragraph">
                  <wp:posOffset>3809365</wp:posOffset>
                </wp:positionV>
                <wp:extent cx="635" cy="314325"/>
                <wp:effectExtent l="59055" t="12065" r="54610" b="16510"/>
                <wp:wrapNone/>
                <wp:docPr id="3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6" o:spid="_x0000_s1026" type="#_x0000_t32" style="position:absolute;margin-left:133.2pt;margin-top:299.95pt;width:.05pt;height:24.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f9JNQ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">
                <v:stroke endarrow="block"/>
              </v:shape>
            </w:pict>
          </mc:Fallback>
        </mc:AlternateContent>
      </w:r>
      <w:r>
        <w:rPr>
          <w:b/>
          <w:noProof/>
          <w:color w:val="1D1B11"/>
          <w:sz w:val="28"/>
          <w:szCs w:val="28"/>
        </w:rPr>
        <mc:AlternateContent>
          <mc:Choice Requires="wps">
            <w:drawing>
              <wp:anchor distT="0" distB="0" distL="114300" distR="114300" simplePos="0" relativeHeight="251657216" behindDoc="0" locked="0" layoutInCell="1" allowOverlap="1">
                <wp:simplePos x="0" y="0"/>
                <wp:positionH relativeFrom="column">
                  <wp:posOffset>3063875</wp:posOffset>
                </wp:positionH>
                <wp:positionV relativeFrom="paragraph">
                  <wp:posOffset>2931160</wp:posOffset>
                </wp:positionV>
                <wp:extent cx="599440" cy="382905"/>
                <wp:effectExtent l="12065" t="10160" r="45720" b="54610"/>
                <wp:wrapNone/>
                <wp:docPr id="33"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440" cy="382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241.25pt;margin-top:230.8pt;width:47.2pt;height:30.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">
                <v:stroke endarrow="block"/>
              </v:shape>
            </w:pict>
          </mc:Fallback>
        </mc:AlternateContent>
      </w:r>
      <w:r>
        <w:rPr>
          <w:b/>
          <w:noProof/>
          <w:color w:val="1D1B11"/>
          <w:sz w:val="28"/>
          <w:szCs w:val="28"/>
        </w:rPr>
        <mc:AlternateContent>
          <mc:Choice Requires="wps">
            <w:drawing>
              <wp:anchor distT="0" distB="0" distL="114300" distR="114300" simplePos="0" relativeHeight="251658240" behindDoc="0" locked="0" layoutInCell="1" allowOverlap="1">
                <wp:simplePos x="0" y="0"/>
                <wp:positionH relativeFrom="column">
                  <wp:posOffset>3129915</wp:posOffset>
                </wp:positionH>
                <wp:positionV relativeFrom="paragraph">
                  <wp:posOffset>3314065</wp:posOffset>
                </wp:positionV>
                <wp:extent cx="2257425" cy="495300"/>
                <wp:effectExtent l="11430" t="12065" r="7620" b="6985"/>
                <wp:wrapNone/>
                <wp:docPr id="32"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495300"/>
                        </a:xfrm>
                        <a:prstGeom prst="rect">
                          <a:avLst/>
                        </a:prstGeom>
                        <a:solidFill>
                          <a:srgbClr val="FFFFFF"/>
                        </a:solidFill>
                        <a:ln w="9525">
                          <a:solidFill>
                            <a:srgbClr val="000000"/>
                          </a:solidFill>
                          <a:miter lim="800000"/>
                          <a:headEnd/>
                          <a:tailEnd/>
                        </a:ln>
                      </wps:spPr>
                      <wps:txbx>
                        <w:txbxContent>
                          <w:p w:rsidR="00206EAB" w:rsidRDefault="00206EAB" w:rsidP="00206EAB">
                            <w:pPr>
                              <w:jc w:val="center"/>
                            </w:pPr>
                            <w:r w:rsidRPr="00523DFC">
                              <w:rPr>
                                <w:color w:val="000000"/>
                                <w:sz w:val="20"/>
                                <w:szCs w:val="20"/>
                              </w:rPr>
                              <w:t>Отсутствие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29" style="position:absolute;left:0;text-align:left;margin-left:246.45pt;margin-top:260.95pt;width:177.75pt;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">
                <v:textbox>
                  <w:txbxContent>
                    <w:p w:rsidR="00206EAB" w:rsidRDefault="00206EAB" w:rsidP="00206EAB">
                      <w:pPr>
                        <w:jc w:val="center"/>
                      </w:pPr>
                      <w:r w:rsidRPr="00523DFC">
                        <w:rPr>
                          <w:color w:val="000000"/>
                          <w:sz w:val="20"/>
                          <w:szCs w:val="20"/>
                        </w:rPr>
                        <w:t>Отсутствие оснований</w:t>
                      </w:r>
                    </w:p>
                  </w:txbxContent>
                </v:textbox>
              </v:rect>
            </w:pict>
          </mc:Fallback>
        </mc:AlternateContent>
      </w:r>
      <w:r>
        <w:rPr>
          <w:b/>
          <w:noProof/>
          <w:color w:val="1D1B11"/>
          <w:sz w:val="28"/>
          <w:szCs w:val="28"/>
        </w:rPr>
        <mc:AlternateContent>
          <mc:Choice Requires="wps">
            <w:drawing>
              <wp:anchor distT="0" distB="0" distL="114300" distR="114300" simplePos="0" relativeHeight="251655168" behindDoc="0" locked="0" layoutInCell="1" allowOverlap="1">
                <wp:simplePos x="0" y="0"/>
                <wp:positionH relativeFrom="column">
                  <wp:posOffset>2320925</wp:posOffset>
                </wp:positionH>
                <wp:positionV relativeFrom="paragraph">
                  <wp:posOffset>2931160</wp:posOffset>
                </wp:positionV>
                <wp:extent cx="675640" cy="382905"/>
                <wp:effectExtent l="40640" t="10160" r="7620" b="54610"/>
                <wp:wrapNone/>
                <wp:docPr id="3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75640" cy="382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margin-left:182.75pt;margin-top:230.8pt;width:53.2pt;height:30.15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">
                <v:stroke endarrow="block"/>
              </v:shape>
            </w:pict>
          </mc:Fallback>
        </mc:AlternateContent>
      </w:r>
      <w:r>
        <w:rPr>
          <w:b/>
          <w:noProof/>
          <w:color w:val="1D1B11"/>
          <w:sz w:val="28"/>
          <w:szCs w:val="28"/>
        </w:rPr>
        <mc:AlternateContent>
          <mc:Choice Requires="wps">
            <w:drawing>
              <wp:anchor distT="0" distB="0" distL="114300" distR="114300" simplePos="0" relativeHeight="251650048" behindDoc="0" locked="0" layoutInCell="1" allowOverlap="1">
                <wp:simplePos x="0" y="0"/>
                <wp:positionH relativeFrom="column">
                  <wp:posOffset>653415</wp:posOffset>
                </wp:positionH>
                <wp:positionV relativeFrom="paragraph">
                  <wp:posOffset>3314065</wp:posOffset>
                </wp:positionV>
                <wp:extent cx="2257425" cy="495300"/>
                <wp:effectExtent l="11430" t="12065" r="7620" b="6985"/>
                <wp:wrapNone/>
                <wp:docPr id="30"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495300"/>
                        </a:xfrm>
                        <a:prstGeom prst="rect">
                          <a:avLst/>
                        </a:prstGeom>
                        <a:solidFill>
                          <a:srgbClr val="FFFFFF"/>
                        </a:solidFill>
                        <a:ln w="9525">
                          <a:solidFill>
                            <a:srgbClr val="000000"/>
                          </a:solidFill>
                          <a:miter lim="800000"/>
                          <a:headEnd/>
                          <a:tailEnd/>
                        </a:ln>
                      </wps:spPr>
                      <wps:txbx>
                        <w:txbxContent>
                          <w:p w:rsidR="00206EAB" w:rsidRDefault="00206EAB" w:rsidP="00206EAB">
                            <w:pPr>
                              <w:jc w:val="center"/>
                            </w:pPr>
                            <w:r w:rsidRPr="00523DFC">
                              <w:rPr>
                                <w:color w:val="000000"/>
                                <w:sz w:val="20"/>
                                <w:szCs w:val="20"/>
                              </w:rPr>
                              <w:t>Наличие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30" style="position:absolute;left:0;text-align:left;margin-left:51.45pt;margin-top:260.95pt;width:177.75pt;height:3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">
                <v:textbox>
                  <w:txbxContent>
                    <w:p w:rsidR="00206EAB" w:rsidRDefault="00206EAB" w:rsidP="00206EAB">
                      <w:pPr>
                        <w:jc w:val="center"/>
                      </w:pPr>
                      <w:r w:rsidRPr="00523DFC">
                        <w:rPr>
                          <w:color w:val="000000"/>
                          <w:sz w:val="20"/>
                          <w:szCs w:val="20"/>
                        </w:rPr>
                        <w:t>Наличие оснований</w:t>
                      </w:r>
                    </w:p>
                  </w:txbxContent>
                </v:textbox>
              </v:rect>
            </w:pict>
          </mc:Fallback>
        </mc:AlternateContent>
      </w:r>
      <w:r>
        <w:rPr>
          <w:b/>
          <w:noProof/>
          <w:color w:val="1D1B11"/>
          <w:sz w:val="28"/>
          <w:szCs w:val="28"/>
        </w:rPr>
        <mc:AlternateContent>
          <mc:Choice Requires="wps">
            <w:drawing>
              <wp:anchor distT="0" distB="0" distL="114300" distR="114300" simplePos="0" relativeHeight="251649024" behindDoc="0" locked="0" layoutInCell="1" allowOverlap="1">
                <wp:simplePos x="0" y="0"/>
                <wp:positionH relativeFrom="column">
                  <wp:posOffset>1777365</wp:posOffset>
                </wp:positionH>
                <wp:positionV relativeFrom="paragraph">
                  <wp:posOffset>2121535</wp:posOffset>
                </wp:positionV>
                <wp:extent cx="2581275" cy="809625"/>
                <wp:effectExtent l="11430" t="10160" r="7620" b="8890"/>
                <wp:wrapNone/>
                <wp:docPr id="29"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809625"/>
                        </a:xfrm>
                        <a:prstGeom prst="rect">
                          <a:avLst/>
                        </a:prstGeom>
                        <a:solidFill>
                          <a:srgbClr val="FFFFFF"/>
                        </a:solidFill>
                        <a:ln w="9525">
                          <a:solidFill>
                            <a:srgbClr val="000000"/>
                          </a:solidFill>
                          <a:miter lim="800000"/>
                          <a:headEnd/>
                          <a:tailEnd/>
                        </a:ln>
                      </wps:spPr>
                      <wps:txbx>
                        <w:txbxContent>
                          <w:p w:rsidR="00206EAB" w:rsidRPr="00523DFC" w:rsidRDefault="00206EAB" w:rsidP="00206EAB">
                            <w:pPr>
                              <w:jc w:val="center"/>
                              <w:rPr>
                                <w:sz w:val="22"/>
                                <w:szCs w:val="22"/>
                              </w:rPr>
                            </w:pPr>
                            <w:r w:rsidRPr="00523DFC">
                              <w:rPr>
                                <w:color w:val="000000"/>
                                <w:sz w:val="22"/>
                                <w:szCs w:val="22"/>
                              </w:rPr>
                              <w:t>Проверка документов на наличие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31" style="position:absolute;left:0;text-align:left;margin-left:139.95pt;margin-top:167.05pt;width:203.25pt;height:63.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">
                <v:textbox>
                  <w:txbxContent>
                    <w:p w:rsidR="00206EAB" w:rsidRPr="00523DFC" w:rsidRDefault="00206EAB" w:rsidP="00206EAB">
                      <w:pPr>
                        <w:jc w:val="center"/>
                        <w:rPr>
                          <w:sz w:val="22"/>
                          <w:szCs w:val="22"/>
                        </w:rPr>
                      </w:pPr>
                      <w:r w:rsidRPr="00523DFC">
                        <w:rPr>
                          <w:color w:val="000000"/>
                          <w:sz w:val="22"/>
                          <w:szCs w:val="22"/>
                        </w:rPr>
                        <w:t>Проверка документов на наличие оснований для отказа в предоставлении муниципальной услуги</w:t>
                      </w:r>
                    </w:p>
                  </w:txbxContent>
                </v:textbox>
              </v:rect>
            </w:pict>
          </mc:Fallback>
        </mc:AlternateContent>
      </w:r>
    </w:p>
    <w:p w:rsidR="00206EAB" w:rsidRPr="00C245F7" w:rsidRDefault="005102E4" w:rsidP="00523DFC">
      <w:pPr>
        <w:jc w:val="center"/>
        <w:rPr>
          <w:b/>
          <w:color w:val="1D1B11"/>
          <w:sz w:val="28"/>
          <w:szCs w:val="28"/>
        </w:rPr>
      </w:pPr>
      <w:r>
        <w:rPr>
          <w:b/>
          <w:noProof/>
          <w:color w:val="1D1B11"/>
          <w:sz w:val="28"/>
          <w:szCs w:val="28"/>
        </w:rPr>
        <mc:AlternateContent>
          <mc:Choice Requires="wps">
            <w:drawing>
              <wp:anchor distT="0" distB="0" distL="114300" distR="114300" simplePos="0" relativeHeight="251656192" behindDoc="0" locked="0" layoutInCell="1" allowOverlap="1">
                <wp:simplePos x="0" y="0"/>
                <wp:positionH relativeFrom="column">
                  <wp:posOffset>1890395</wp:posOffset>
                </wp:positionH>
                <wp:positionV relativeFrom="paragraph">
                  <wp:posOffset>186690</wp:posOffset>
                </wp:positionV>
                <wp:extent cx="2228850" cy="320040"/>
                <wp:effectExtent l="10160" t="13335" r="8890" b="9525"/>
                <wp:wrapNone/>
                <wp:docPr id="28"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320040"/>
                        </a:xfrm>
                        <a:prstGeom prst="rect">
                          <a:avLst/>
                        </a:prstGeom>
                        <a:solidFill>
                          <a:srgbClr val="FFFFFF"/>
                        </a:solidFill>
                        <a:ln w="9525">
                          <a:solidFill>
                            <a:srgbClr val="000000"/>
                          </a:solidFill>
                          <a:miter lim="800000"/>
                          <a:headEnd/>
                          <a:tailEnd/>
                        </a:ln>
                      </wps:spPr>
                      <wps:txbx>
                        <w:txbxContent>
                          <w:p w:rsidR="00206EAB" w:rsidRPr="00523DFC" w:rsidRDefault="005E1B49" w:rsidP="00206EAB">
                            <w:pPr>
                              <w:jc w:val="center"/>
                              <w:rPr>
                                <w:b/>
                                <w:sz w:val="22"/>
                                <w:szCs w:val="22"/>
                              </w:rPr>
                            </w:pPr>
                            <w:r>
                              <w:rPr>
                                <w:color w:val="000000"/>
                                <w:sz w:val="22"/>
                                <w:szCs w:val="22"/>
                              </w:rPr>
                              <w:t>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32" style="position:absolute;left:0;text-align:left;margin-left:148.85pt;margin-top:14.7pt;width:175.5pt;height:25.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">
                <v:textbox>
                  <w:txbxContent>
                    <w:p w:rsidR="00206EAB" w:rsidRPr="00523DFC" w:rsidRDefault="005E1B49" w:rsidP="00206EAB">
                      <w:pPr>
                        <w:jc w:val="center"/>
                        <w:rPr>
                          <w:b/>
                          <w:sz w:val="22"/>
                          <w:szCs w:val="22"/>
                        </w:rPr>
                      </w:pPr>
                      <w:r>
                        <w:rPr>
                          <w:color w:val="000000"/>
                          <w:sz w:val="22"/>
                          <w:szCs w:val="22"/>
                        </w:rPr>
                        <w:t>Регистрация заявления</w:t>
                      </w:r>
                    </w:p>
                  </w:txbxContent>
                </v:textbox>
              </v:rect>
            </w:pict>
          </mc:Fallback>
        </mc:AlternateContent>
      </w:r>
      <w:r>
        <w:rPr>
          <w:b/>
          <w:noProof/>
          <w:color w:val="1D1B11"/>
          <w:sz w:val="28"/>
          <w:szCs w:val="28"/>
        </w:rPr>
        <mc:AlternateContent>
          <mc:Choice Requires="wps">
            <w:drawing>
              <wp:anchor distT="0" distB="0" distL="114300" distR="114300" simplePos="0" relativeHeight="251652096" behindDoc="0" locked="0" layoutInCell="1" allowOverlap="1">
                <wp:simplePos x="0" y="0"/>
                <wp:positionH relativeFrom="column">
                  <wp:posOffset>2993390</wp:posOffset>
                </wp:positionH>
                <wp:positionV relativeFrom="paragraph">
                  <wp:posOffset>22860</wp:posOffset>
                </wp:positionV>
                <wp:extent cx="4445" cy="163830"/>
                <wp:effectExtent l="55880" t="11430" r="53975" b="24765"/>
                <wp:wrapNone/>
                <wp:docPr id="27"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163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235.7pt;margin-top:1.8pt;width:.35pt;height:12.9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">
                <v:stroke endarrow="block"/>
              </v:shape>
            </w:pict>
          </mc:Fallback>
        </mc:AlternateContent>
      </w:r>
    </w:p>
    <w:p w:rsidR="00206EAB" w:rsidRPr="00C245F7" w:rsidRDefault="00206EAB" w:rsidP="00523DFC">
      <w:pPr>
        <w:jc w:val="center"/>
        <w:rPr>
          <w:b/>
          <w:color w:val="1D1B11"/>
          <w:sz w:val="28"/>
          <w:szCs w:val="28"/>
        </w:rPr>
      </w:pPr>
    </w:p>
    <w:p w:rsidR="00206EAB" w:rsidRPr="00C245F7" w:rsidRDefault="005102E4" w:rsidP="00523DFC">
      <w:pPr>
        <w:jc w:val="center"/>
        <w:rPr>
          <w:b/>
          <w:color w:val="1D1B11"/>
          <w:sz w:val="28"/>
          <w:szCs w:val="28"/>
        </w:rPr>
      </w:pPr>
      <w:r>
        <w:rPr>
          <w:b/>
          <w:noProof/>
          <w:color w:val="1D1B11"/>
          <w:sz w:val="28"/>
          <w:szCs w:val="28"/>
        </w:rPr>
        <mc:AlternateContent>
          <mc:Choice Requires="wps">
            <w:drawing>
              <wp:anchor distT="0" distB="0" distL="114300" distR="114300" simplePos="0" relativeHeight="251670528" behindDoc="0" locked="0" layoutInCell="1" allowOverlap="1">
                <wp:simplePos x="0" y="0"/>
                <wp:positionH relativeFrom="column">
                  <wp:posOffset>2997200</wp:posOffset>
                </wp:positionH>
                <wp:positionV relativeFrom="paragraph">
                  <wp:posOffset>97790</wp:posOffset>
                </wp:positionV>
                <wp:extent cx="635" cy="171450"/>
                <wp:effectExtent l="59690" t="9525" r="53975" b="19050"/>
                <wp:wrapNone/>
                <wp:docPr id="26"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margin-left:236pt;margin-top:7.7pt;width:.05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">
                <v:stroke endarrow="block"/>
              </v:shape>
            </w:pict>
          </mc:Fallback>
        </mc:AlternateContent>
      </w:r>
    </w:p>
    <w:p w:rsidR="00206EAB" w:rsidRPr="00C245F7" w:rsidRDefault="005102E4" w:rsidP="00523DFC">
      <w:pPr>
        <w:jc w:val="center"/>
        <w:rPr>
          <w:b/>
          <w:color w:val="1D1B11"/>
          <w:sz w:val="28"/>
          <w:szCs w:val="28"/>
        </w:rPr>
      </w:pPr>
      <w:r>
        <w:rPr>
          <w:b/>
          <w:noProof/>
          <w:color w:val="1D1B11"/>
          <w:sz w:val="28"/>
          <w:szCs w:val="28"/>
        </w:rPr>
        <mc:AlternateContent>
          <mc:Choice Requires="wps">
            <w:drawing>
              <wp:anchor distT="0" distB="0" distL="114300" distR="114300" simplePos="0" relativeHeight="251669504" behindDoc="0" locked="0" layoutInCell="1" allowOverlap="1">
                <wp:simplePos x="0" y="0"/>
                <wp:positionH relativeFrom="column">
                  <wp:posOffset>1938655</wp:posOffset>
                </wp:positionH>
                <wp:positionV relativeFrom="paragraph">
                  <wp:posOffset>64770</wp:posOffset>
                </wp:positionV>
                <wp:extent cx="2228850" cy="442595"/>
                <wp:effectExtent l="10795" t="9525" r="8255" b="5080"/>
                <wp:wrapNone/>
                <wp:docPr id="2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442595"/>
                        </a:xfrm>
                        <a:prstGeom prst="rect">
                          <a:avLst/>
                        </a:prstGeom>
                        <a:solidFill>
                          <a:srgbClr val="FFFFFF"/>
                        </a:solidFill>
                        <a:ln w="9525">
                          <a:solidFill>
                            <a:srgbClr val="000000"/>
                          </a:solidFill>
                          <a:miter lim="800000"/>
                          <a:headEnd/>
                          <a:tailEnd/>
                        </a:ln>
                      </wps:spPr>
                      <wps:txbx>
                        <w:txbxContent>
                          <w:p w:rsidR="005E1B49" w:rsidRPr="00523DFC" w:rsidRDefault="005E1B49" w:rsidP="005E1B49">
                            <w:pPr>
                              <w:jc w:val="center"/>
                              <w:rPr>
                                <w:b/>
                                <w:sz w:val="22"/>
                                <w:szCs w:val="22"/>
                              </w:rPr>
                            </w:pPr>
                            <w:r>
                              <w:rPr>
                                <w:color w:val="000000"/>
                                <w:sz w:val="22"/>
                                <w:szCs w:val="22"/>
                              </w:rPr>
                              <w:t xml:space="preserve">Назначение ответственного исполнителя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33" style="position:absolute;left:0;text-align:left;margin-left:152.65pt;margin-top:5.1pt;width:175.5pt;height:34.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">
                <v:textbox>
                  <w:txbxContent>
                    <w:p w:rsidR="005E1B49" w:rsidRPr="00523DFC" w:rsidRDefault="005E1B49" w:rsidP="005E1B49">
                      <w:pPr>
                        <w:jc w:val="center"/>
                        <w:rPr>
                          <w:b/>
                          <w:sz w:val="22"/>
                          <w:szCs w:val="22"/>
                        </w:rPr>
                      </w:pPr>
                      <w:r>
                        <w:rPr>
                          <w:color w:val="000000"/>
                          <w:sz w:val="22"/>
                          <w:szCs w:val="22"/>
                        </w:rPr>
                        <w:t xml:space="preserve">Назначение ответственного исполнителя </w:t>
                      </w:r>
                    </w:p>
                  </w:txbxContent>
                </v:textbox>
              </v:rect>
            </w:pict>
          </mc:Fallback>
        </mc:AlternateContent>
      </w:r>
    </w:p>
    <w:p w:rsidR="00206EAB" w:rsidRPr="00C245F7" w:rsidRDefault="005102E4" w:rsidP="00523DFC">
      <w:pPr>
        <w:jc w:val="center"/>
        <w:rPr>
          <w:b/>
          <w:color w:val="1D1B11"/>
          <w:sz w:val="28"/>
          <w:szCs w:val="28"/>
        </w:rPr>
      </w:pPr>
      <w:r>
        <w:rPr>
          <w:b/>
          <w:noProof/>
          <w:color w:val="1D1B11"/>
          <w:sz w:val="28"/>
          <w:szCs w:val="28"/>
        </w:rPr>
        <mc:AlternateContent>
          <mc:Choice Requires="wps">
            <w:drawing>
              <wp:anchor distT="0" distB="0" distL="114300" distR="114300" simplePos="0" relativeHeight="251646976" behindDoc="0" locked="0" layoutInCell="1" allowOverlap="1">
                <wp:simplePos x="0" y="0"/>
                <wp:positionH relativeFrom="column">
                  <wp:posOffset>4244340</wp:posOffset>
                </wp:positionH>
                <wp:positionV relativeFrom="paragraph">
                  <wp:posOffset>2787015</wp:posOffset>
                </wp:positionV>
                <wp:extent cx="635" cy="314325"/>
                <wp:effectExtent l="59055" t="12065" r="54610" b="16510"/>
                <wp:wrapNone/>
                <wp:docPr id="24"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 o:spid="_x0000_s1026" type="#_x0000_t32" style="position:absolute;margin-left:334.2pt;margin-top:219.45pt;width:.05pt;height:24.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">
                <v:stroke endarrow="block"/>
              </v:shape>
            </w:pict>
          </mc:Fallback>
        </mc:AlternateContent>
      </w:r>
      <w:r>
        <w:rPr>
          <w:b/>
          <w:noProof/>
          <w:color w:val="1D1B11"/>
          <w:sz w:val="28"/>
          <w:szCs w:val="28"/>
        </w:rPr>
        <mc:AlternateContent>
          <mc:Choice Requires="wps">
            <w:drawing>
              <wp:anchor distT="0" distB="0" distL="114300" distR="114300" simplePos="0" relativeHeight="251645952" behindDoc="0" locked="0" layoutInCell="1" allowOverlap="1">
                <wp:simplePos x="0" y="0"/>
                <wp:positionH relativeFrom="column">
                  <wp:posOffset>3129915</wp:posOffset>
                </wp:positionH>
                <wp:positionV relativeFrom="paragraph">
                  <wp:posOffset>3101340</wp:posOffset>
                </wp:positionV>
                <wp:extent cx="2257425" cy="561975"/>
                <wp:effectExtent l="11430" t="12065" r="7620" b="6985"/>
                <wp:wrapNone/>
                <wp:docPr id="23"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561975"/>
                        </a:xfrm>
                        <a:prstGeom prst="rect">
                          <a:avLst/>
                        </a:prstGeom>
                        <a:solidFill>
                          <a:srgbClr val="FFFFFF"/>
                        </a:solidFill>
                        <a:ln w="9525">
                          <a:solidFill>
                            <a:srgbClr val="000000"/>
                          </a:solidFill>
                          <a:miter lim="800000"/>
                          <a:headEnd/>
                          <a:tailEnd/>
                        </a:ln>
                      </wps:spPr>
                      <wps:txbx>
                        <w:txbxContent>
                          <w:p w:rsidR="00206EAB" w:rsidRDefault="00206EAB" w:rsidP="00206EAB">
                            <w:pPr>
                              <w:jc w:val="center"/>
                            </w:pPr>
                            <w:r w:rsidRPr="00523DFC">
                              <w:rPr>
                                <w:color w:val="000000"/>
                                <w:sz w:val="20"/>
                                <w:szCs w:val="20"/>
                              </w:rPr>
                              <w:t>Регистрация заявления и выдача документов заявителю расписки в получении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34" style="position:absolute;left:0;text-align:left;margin-left:246.45pt;margin-top:244.2pt;width:177.75pt;height:44.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">
                <v:textbox>
                  <w:txbxContent>
                    <w:p w:rsidR="00206EAB" w:rsidRDefault="00206EAB" w:rsidP="00206EAB">
                      <w:pPr>
                        <w:jc w:val="center"/>
                      </w:pPr>
                      <w:r w:rsidRPr="00523DFC">
                        <w:rPr>
                          <w:color w:val="000000"/>
                          <w:sz w:val="20"/>
                          <w:szCs w:val="20"/>
                        </w:rPr>
                        <w:t>Регистрация заявления и выдача документов заявителю расписки в получении документов</w:t>
                      </w:r>
                    </w:p>
                  </w:txbxContent>
                </v:textbox>
              </v:rect>
            </w:pict>
          </mc:Fallback>
        </mc:AlternateContent>
      </w:r>
      <w:r>
        <w:rPr>
          <w:b/>
          <w:noProof/>
          <w:color w:val="1D1B11"/>
          <w:sz w:val="28"/>
          <w:szCs w:val="28"/>
        </w:rPr>
        <mc:AlternateContent>
          <mc:Choice Requires="wps">
            <w:drawing>
              <wp:anchor distT="0" distB="0" distL="114300" distR="114300" simplePos="0" relativeHeight="251644928" behindDoc="0" locked="0" layoutInCell="1" allowOverlap="1">
                <wp:simplePos x="0" y="0"/>
                <wp:positionH relativeFrom="column">
                  <wp:posOffset>653415</wp:posOffset>
                </wp:positionH>
                <wp:positionV relativeFrom="paragraph">
                  <wp:posOffset>3101340</wp:posOffset>
                </wp:positionV>
                <wp:extent cx="2257425" cy="561975"/>
                <wp:effectExtent l="11430" t="12065" r="7620" b="6985"/>
                <wp:wrapNone/>
                <wp:docPr id="22"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561975"/>
                        </a:xfrm>
                        <a:prstGeom prst="rect">
                          <a:avLst/>
                        </a:prstGeom>
                        <a:solidFill>
                          <a:srgbClr val="FFFFFF"/>
                        </a:solidFill>
                        <a:ln w="9525">
                          <a:solidFill>
                            <a:srgbClr val="000000"/>
                          </a:solidFill>
                          <a:miter lim="800000"/>
                          <a:headEnd/>
                          <a:tailEnd/>
                        </a:ln>
                      </wps:spPr>
                      <wps:txbx>
                        <w:txbxContent>
                          <w:p w:rsidR="00206EAB" w:rsidRDefault="00206EAB" w:rsidP="00206EAB">
                            <w:pPr>
                              <w:jc w:val="center"/>
                            </w:pPr>
                            <w:r w:rsidRPr="00523DFC">
                              <w:rPr>
                                <w:color w:val="000000"/>
                                <w:sz w:val="20"/>
                                <w:szCs w:val="20"/>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35" style="position:absolute;left:0;text-align:left;margin-left:51.45pt;margin-top:244.2pt;width:177.75pt;height:44.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">
                <v:textbox>
                  <w:txbxContent>
                    <w:p w:rsidR="00206EAB" w:rsidRDefault="00206EAB" w:rsidP="00206EAB">
                      <w:pPr>
                        <w:jc w:val="center"/>
                      </w:pPr>
                      <w:r w:rsidRPr="00523DFC">
                        <w:rPr>
                          <w:color w:val="000000"/>
                          <w:sz w:val="20"/>
                          <w:szCs w:val="20"/>
                        </w:rPr>
                        <w:t>Отказ в предоставлении муниципальной услуги</w:t>
                      </w:r>
                    </w:p>
                  </w:txbxContent>
                </v:textbox>
              </v:rect>
            </w:pict>
          </mc:Fallback>
        </mc:AlternateContent>
      </w:r>
      <w:r>
        <w:rPr>
          <w:b/>
          <w:noProof/>
          <w:color w:val="1D1B11"/>
          <w:sz w:val="28"/>
          <w:szCs w:val="28"/>
        </w:rPr>
        <mc:AlternateContent>
          <mc:Choice Requires="wps">
            <w:drawing>
              <wp:anchor distT="0" distB="0" distL="114300" distR="114300" simplePos="0" relativeHeight="251643904" behindDoc="0" locked="0" layoutInCell="1" allowOverlap="1">
                <wp:simplePos x="0" y="0"/>
                <wp:positionH relativeFrom="column">
                  <wp:posOffset>3129915</wp:posOffset>
                </wp:positionH>
                <wp:positionV relativeFrom="paragraph">
                  <wp:posOffset>2291715</wp:posOffset>
                </wp:positionV>
                <wp:extent cx="2257425" cy="495300"/>
                <wp:effectExtent l="11430" t="12065" r="7620" b="6985"/>
                <wp:wrapNone/>
                <wp:docPr id="2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495300"/>
                        </a:xfrm>
                        <a:prstGeom prst="rect">
                          <a:avLst/>
                        </a:prstGeom>
                        <a:solidFill>
                          <a:srgbClr val="FFFFFF"/>
                        </a:solidFill>
                        <a:ln w="9525">
                          <a:solidFill>
                            <a:srgbClr val="000000"/>
                          </a:solidFill>
                          <a:miter lim="800000"/>
                          <a:headEnd/>
                          <a:tailEnd/>
                        </a:ln>
                      </wps:spPr>
                      <wps:txbx>
                        <w:txbxContent>
                          <w:p w:rsidR="00206EAB" w:rsidRDefault="00206EAB" w:rsidP="00206EAB">
                            <w:pPr>
                              <w:jc w:val="center"/>
                            </w:pPr>
                            <w:r w:rsidRPr="00523DFC">
                              <w:rPr>
                                <w:color w:val="000000"/>
                                <w:sz w:val="20"/>
                                <w:szCs w:val="20"/>
                              </w:rPr>
                              <w:t>Отсутствие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36" style="position:absolute;left:0;text-align:left;margin-left:246.45pt;margin-top:180.45pt;width:177.75pt;height:39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">
                <v:textbox>
                  <w:txbxContent>
                    <w:p w:rsidR="00206EAB" w:rsidRDefault="00206EAB" w:rsidP="00206EAB">
                      <w:pPr>
                        <w:jc w:val="center"/>
                      </w:pPr>
                      <w:r w:rsidRPr="00523DFC">
                        <w:rPr>
                          <w:color w:val="000000"/>
                          <w:sz w:val="20"/>
                          <w:szCs w:val="20"/>
                        </w:rPr>
                        <w:t>Отсутствие оснований</w:t>
                      </w:r>
                    </w:p>
                  </w:txbxContent>
                </v:textbox>
              </v:rect>
            </w:pict>
          </mc:Fallback>
        </mc:AlternateContent>
      </w:r>
      <w:r>
        <w:rPr>
          <w:b/>
          <w:noProof/>
          <w:color w:val="1D1B11"/>
          <w:sz w:val="28"/>
          <w:szCs w:val="28"/>
        </w:rPr>
        <mc:AlternateContent>
          <mc:Choice Requires="wps">
            <w:drawing>
              <wp:anchor distT="0" distB="0" distL="114300" distR="114300" simplePos="0" relativeHeight="251642880" behindDoc="0" locked="0" layoutInCell="1" allowOverlap="1">
                <wp:simplePos x="0" y="0"/>
                <wp:positionH relativeFrom="column">
                  <wp:posOffset>3063875</wp:posOffset>
                </wp:positionH>
                <wp:positionV relativeFrom="paragraph">
                  <wp:posOffset>1908810</wp:posOffset>
                </wp:positionV>
                <wp:extent cx="599440" cy="382905"/>
                <wp:effectExtent l="12065" t="10160" r="45720" b="54610"/>
                <wp:wrapNone/>
                <wp:docPr id="20"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440" cy="382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 o:spid="_x0000_s1026" type="#_x0000_t32" style="position:absolute;margin-left:241.25pt;margin-top:150.3pt;width:47.2pt;height:30.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">
                <v:stroke endarrow="block"/>
              </v:shape>
            </w:pict>
          </mc:Fallback>
        </mc:AlternateContent>
      </w:r>
      <w:r>
        <w:rPr>
          <w:b/>
          <w:noProof/>
          <w:color w:val="1D1B11"/>
          <w:sz w:val="28"/>
          <w:szCs w:val="28"/>
        </w:rPr>
        <mc:AlternateContent>
          <mc:Choice Requires="wps">
            <w:drawing>
              <wp:anchor distT="0" distB="0" distL="114300" distR="114300" simplePos="0" relativeHeight="251641856" behindDoc="0" locked="0" layoutInCell="1" allowOverlap="1">
                <wp:simplePos x="0" y="0"/>
                <wp:positionH relativeFrom="column">
                  <wp:posOffset>2320925</wp:posOffset>
                </wp:positionH>
                <wp:positionV relativeFrom="paragraph">
                  <wp:posOffset>1908810</wp:posOffset>
                </wp:positionV>
                <wp:extent cx="675640" cy="382905"/>
                <wp:effectExtent l="40640" t="10160" r="7620" b="54610"/>
                <wp:wrapNone/>
                <wp:docPr id="1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75640" cy="382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182.75pt;margin-top:150.3pt;width:53.2pt;height:30.15pt;flip:x;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">
                <v:stroke endarrow="block"/>
              </v:shape>
            </w:pict>
          </mc:Fallback>
        </mc:AlternateContent>
      </w:r>
      <w:r>
        <w:rPr>
          <w:b/>
          <w:noProof/>
          <w:color w:val="1D1B11"/>
          <w:sz w:val="28"/>
          <w:szCs w:val="28"/>
        </w:rPr>
        <mc:AlternateContent>
          <mc:Choice Requires="wps">
            <w:drawing>
              <wp:anchor distT="0" distB="0" distL="114300" distR="114300" simplePos="0" relativeHeight="251640832" behindDoc="0" locked="0" layoutInCell="1" allowOverlap="1">
                <wp:simplePos x="0" y="0"/>
                <wp:positionH relativeFrom="column">
                  <wp:posOffset>1691640</wp:posOffset>
                </wp:positionH>
                <wp:positionV relativeFrom="paragraph">
                  <wp:posOffset>2787015</wp:posOffset>
                </wp:positionV>
                <wp:extent cx="635" cy="314325"/>
                <wp:effectExtent l="59055" t="12065" r="54610" b="16510"/>
                <wp:wrapNone/>
                <wp:docPr id="18"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133.2pt;margin-top:219.45pt;width:.05pt;height:24.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wVLNQ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">
                <v:stroke endarrow="block"/>
              </v:shape>
            </w:pict>
          </mc:Fallback>
        </mc:AlternateContent>
      </w:r>
      <w:r>
        <w:rPr>
          <w:b/>
          <w:noProof/>
          <w:color w:val="1D1B11"/>
          <w:sz w:val="28"/>
          <w:szCs w:val="28"/>
        </w:rPr>
        <mc:AlternateContent>
          <mc:Choice Requires="wps">
            <w:drawing>
              <wp:anchor distT="0" distB="0" distL="114300" distR="114300" simplePos="0" relativeHeight="251639808" behindDoc="0" locked="0" layoutInCell="1" allowOverlap="1">
                <wp:simplePos x="0" y="0"/>
                <wp:positionH relativeFrom="column">
                  <wp:posOffset>653415</wp:posOffset>
                </wp:positionH>
                <wp:positionV relativeFrom="paragraph">
                  <wp:posOffset>2291715</wp:posOffset>
                </wp:positionV>
                <wp:extent cx="2257425" cy="495300"/>
                <wp:effectExtent l="11430" t="12065" r="7620" b="6985"/>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495300"/>
                        </a:xfrm>
                        <a:prstGeom prst="rect">
                          <a:avLst/>
                        </a:prstGeom>
                        <a:solidFill>
                          <a:srgbClr val="FFFFFF"/>
                        </a:solidFill>
                        <a:ln w="9525">
                          <a:solidFill>
                            <a:srgbClr val="000000"/>
                          </a:solidFill>
                          <a:miter lim="800000"/>
                          <a:headEnd/>
                          <a:tailEnd/>
                        </a:ln>
                      </wps:spPr>
                      <wps:txbx>
                        <w:txbxContent>
                          <w:p w:rsidR="00206EAB" w:rsidRDefault="00206EAB" w:rsidP="00206EAB">
                            <w:pPr>
                              <w:jc w:val="center"/>
                            </w:pPr>
                            <w:r w:rsidRPr="00523DFC">
                              <w:rPr>
                                <w:color w:val="000000"/>
                                <w:sz w:val="20"/>
                                <w:szCs w:val="20"/>
                              </w:rPr>
                              <w:t>Наличие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37" style="position:absolute;left:0;text-align:left;margin-left:51.45pt;margin-top:180.45pt;width:177.75pt;height:3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">
                <v:textbox>
                  <w:txbxContent>
                    <w:p w:rsidR="00206EAB" w:rsidRDefault="00206EAB" w:rsidP="00206EAB">
                      <w:pPr>
                        <w:jc w:val="center"/>
                      </w:pPr>
                      <w:r w:rsidRPr="00523DFC">
                        <w:rPr>
                          <w:color w:val="000000"/>
                          <w:sz w:val="20"/>
                          <w:szCs w:val="20"/>
                        </w:rPr>
                        <w:t>Наличие оснований</w:t>
                      </w:r>
                    </w:p>
                  </w:txbxContent>
                </v:textbox>
              </v:rect>
            </w:pict>
          </mc:Fallback>
        </mc:AlternateContent>
      </w:r>
      <w:r>
        <w:rPr>
          <w:b/>
          <w:noProof/>
          <w:color w:val="1D1B11"/>
          <w:sz w:val="28"/>
          <w:szCs w:val="28"/>
        </w:rPr>
        <mc:AlternateContent>
          <mc:Choice Requires="wps">
            <w:drawing>
              <wp:anchor distT="0" distB="0" distL="114300" distR="114300" simplePos="0" relativeHeight="251638784" behindDoc="0" locked="0" layoutInCell="1" allowOverlap="1">
                <wp:simplePos x="0" y="0"/>
                <wp:positionH relativeFrom="column">
                  <wp:posOffset>1777365</wp:posOffset>
                </wp:positionH>
                <wp:positionV relativeFrom="paragraph">
                  <wp:posOffset>1099185</wp:posOffset>
                </wp:positionV>
                <wp:extent cx="2581275" cy="809625"/>
                <wp:effectExtent l="11430" t="10160" r="7620" b="8890"/>
                <wp:wrapNone/>
                <wp:docPr id="1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809625"/>
                        </a:xfrm>
                        <a:prstGeom prst="rect">
                          <a:avLst/>
                        </a:prstGeom>
                        <a:solidFill>
                          <a:srgbClr val="FFFFFF"/>
                        </a:solidFill>
                        <a:ln w="9525">
                          <a:solidFill>
                            <a:srgbClr val="000000"/>
                          </a:solidFill>
                          <a:miter lim="800000"/>
                          <a:headEnd/>
                          <a:tailEnd/>
                        </a:ln>
                      </wps:spPr>
                      <wps:txbx>
                        <w:txbxContent>
                          <w:p w:rsidR="00206EAB" w:rsidRPr="00523DFC" w:rsidRDefault="00206EAB" w:rsidP="00206EAB">
                            <w:pPr>
                              <w:jc w:val="center"/>
                              <w:rPr>
                                <w:sz w:val="22"/>
                                <w:szCs w:val="22"/>
                              </w:rPr>
                            </w:pPr>
                            <w:r w:rsidRPr="00523DFC">
                              <w:rPr>
                                <w:color w:val="000000"/>
                                <w:sz w:val="22"/>
                                <w:szCs w:val="22"/>
                              </w:rPr>
                              <w:t>Проверка документов на наличие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38" style="position:absolute;left:0;text-align:left;margin-left:139.95pt;margin-top:86.55pt;width:203.25pt;height:63.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">
                <v:textbox>
                  <w:txbxContent>
                    <w:p w:rsidR="00206EAB" w:rsidRPr="00523DFC" w:rsidRDefault="00206EAB" w:rsidP="00206EAB">
                      <w:pPr>
                        <w:jc w:val="center"/>
                        <w:rPr>
                          <w:sz w:val="22"/>
                          <w:szCs w:val="22"/>
                        </w:rPr>
                      </w:pPr>
                      <w:r w:rsidRPr="00523DFC">
                        <w:rPr>
                          <w:color w:val="000000"/>
                          <w:sz w:val="22"/>
                          <w:szCs w:val="22"/>
                        </w:rPr>
                        <w:t>Проверка документов на наличие оснований для отказа в предоставлении муниципальной услуги</w:t>
                      </w:r>
                    </w:p>
                  </w:txbxContent>
                </v:textbox>
              </v:rect>
            </w:pict>
          </mc:Fallback>
        </mc:AlternateContent>
      </w:r>
    </w:p>
    <w:p w:rsidR="00206EAB" w:rsidRPr="00C245F7" w:rsidRDefault="005102E4" w:rsidP="00523DFC">
      <w:pPr>
        <w:jc w:val="center"/>
        <w:rPr>
          <w:b/>
          <w:color w:val="1D1B11"/>
          <w:sz w:val="28"/>
          <w:szCs w:val="28"/>
        </w:rPr>
      </w:pPr>
      <w:r>
        <w:rPr>
          <w:b/>
          <w:noProof/>
          <w:color w:val="1D1B11"/>
          <w:sz w:val="28"/>
          <w:szCs w:val="28"/>
        </w:rPr>
        <mc:AlternateContent>
          <mc:Choice Requires="wps">
            <w:drawing>
              <wp:anchor distT="0" distB="0" distL="114300" distR="114300" simplePos="0" relativeHeight="251654144" behindDoc="0" locked="0" layoutInCell="1" allowOverlap="1">
                <wp:simplePos x="0" y="0"/>
                <wp:positionH relativeFrom="column">
                  <wp:posOffset>2995930</wp:posOffset>
                </wp:positionH>
                <wp:positionV relativeFrom="paragraph">
                  <wp:posOffset>98425</wp:posOffset>
                </wp:positionV>
                <wp:extent cx="0" cy="180975"/>
                <wp:effectExtent l="58420" t="13970" r="55880" b="14605"/>
                <wp:wrapNone/>
                <wp:docPr id="1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 o:spid="_x0000_s1026" type="#_x0000_t32" style="position:absolute;margin-left:235.9pt;margin-top:7.75pt;width:0;height:14.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mcpMwIAAF4EAAAOAAAAZHJzL2Uyb0RvYy54bWysVMGO2jAQvVfqP1i+QxIaW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">
                <v:stroke endarrow="block"/>
              </v:shape>
            </w:pict>
          </mc:Fallback>
        </mc:AlternateContent>
      </w:r>
    </w:p>
    <w:p w:rsidR="00206EAB" w:rsidRPr="00C245F7" w:rsidRDefault="005102E4" w:rsidP="00523DFC">
      <w:pPr>
        <w:jc w:val="center"/>
        <w:rPr>
          <w:b/>
          <w:color w:val="1D1B11"/>
          <w:sz w:val="28"/>
          <w:szCs w:val="28"/>
        </w:rPr>
      </w:pPr>
      <w:r>
        <w:rPr>
          <w:b/>
          <w:noProof/>
          <w:color w:val="1D1B11"/>
          <w:sz w:val="28"/>
          <w:szCs w:val="28"/>
        </w:rPr>
        <mc:AlternateContent>
          <mc:Choice Requires="wps">
            <w:drawing>
              <wp:anchor distT="0" distB="0" distL="114300" distR="114300" simplePos="0" relativeHeight="251671552" behindDoc="0" locked="0" layoutInCell="1" allowOverlap="1">
                <wp:simplePos x="0" y="0"/>
                <wp:positionH relativeFrom="column">
                  <wp:posOffset>1890395</wp:posOffset>
                </wp:positionH>
                <wp:positionV relativeFrom="paragraph">
                  <wp:posOffset>74930</wp:posOffset>
                </wp:positionV>
                <wp:extent cx="2228850" cy="395605"/>
                <wp:effectExtent l="10160" t="13970" r="8890" b="9525"/>
                <wp:wrapNone/>
                <wp:docPr id="1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395605"/>
                        </a:xfrm>
                        <a:prstGeom prst="rect">
                          <a:avLst/>
                        </a:prstGeom>
                        <a:solidFill>
                          <a:srgbClr val="FFFFFF"/>
                        </a:solidFill>
                        <a:ln w="9525">
                          <a:solidFill>
                            <a:srgbClr val="000000"/>
                          </a:solidFill>
                          <a:miter lim="800000"/>
                          <a:headEnd/>
                          <a:tailEnd/>
                        </a:ln>
                      </wps:spPr>
                      <wps:txbx>
                        <w:txbxContent>
                          <w:p w:rsidR="005E1B49" w:rsidRPr="00523DFC" w:rsidRDefault="005E1B49" w:rsidP="005E1B49">
                            <w:pPr>
                              <w:jc w:val="center"/>
                              <w:rPr>
                                <w:b/>
                                <w:sz w:val="22"/>
                                <w:szCs w:val="22"/>
                              </w:rPr>
                            </w:pPr>
                            <w:r>
                              <w:rPr>
                                <w:color w:val="000000"/>
                                <w:sz w:val="22"/>
                                <w:szCs w:val="22"/>
                              </w:rPr>
                              <w:t>Передача заявления ответственному исполнителю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39" style="position:absolute;left:0;text-align:left;margin-left:148.85pt;margin-top:5.9pt;width:175.5pt;height:3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">
                <v:textbox>
                  <w:txbxContent>
                    <w:p w:rsidR="005E1B49" w:rsidRPr="00523DFC" w:rsidRDefault="005E1B49" w:rsidP="005E1B49">
                      <w:pPr>
                        <w:jc w:val="center"/>
                        <w:rPr>
                          <w:b/>
                          <w:sz w:val="22"/>
                          <w:szCs w:val="22"/>
                        </w:rPr>
                      </w:pPr>
                      <w:r>
                        <w:rPr>
                          <w:color w:val="000000"/>
                          <w:sz w:val="22"/>
                          <w:szCs w:val="22"/>
                        </w:rPr>
                        <w:t>Передача заявления ответственному исполнителю</w:t>
                      </w:r>
                    </w:p>
                  </w:txbxContent>
                </v:textbox>
              </v:rect>
            </w:pict>
          </mc:Fallback>
        </mc:AlternateContent>
      </w:r>
    </w:p>
    <w:p w:rsidR="00206EAB" w:rsidRPr="00C245F7" w:rsidRDefault="00206EAB" w:rsidP="00523DFC">
      <w:pPr>
        <w:jc w:val="center"/>
        <w:rPr>
          <w:b/>
          <w:color w:val="1D1B11"/>
          <w:sz w:val="28"/>
          <w:szCs w:val="28"/>
        </w:rPr>
      </w:pPr>
    </w:p>
    <w:p w:rsidR="00206EAB" w:rsidRPr="00C245F7" w:rsidRDefault="005102E4" w:rsidP="00523DFC">
      <w:pPr>
        <w:jc w:val="center"/>
        <w:rPr>
          <w:b/>
          <w:color w:val="1D1B11"/>
          <w:sz w:val="28"/>
          <w:szCs w:val="28"/>
        </w:rPr>
      </w:pPr>
      <w:r>
        <w:rPr>
          <w:b/>
          <w:noProof/>
          <w:color w:val="1D1B11"/>
          <w:sz w:val="28"/>
          <w:szCs w:val="28"/>
        </w:rPr>
        <mc:AlternateContent>
          <mc:Choice Requires="wps">
            <w:drawing>
              <wp:anchor distT="0" distB="0" distL="114300" distR="114300" simplePos="0" relativeHeight="251672576" behindDoc="0" locked="0" layoutInCell="1" allowOverlap="1">
                <wp:simplePos x="0" y="0"/>
                <wp:positionH relativeFrom="column">
                  <wp:posOffset>2995295</wp:posOffset>
                </wp:positionH>
                <wp:positionV relativeFrom="paragraph">
                  <wp:posOffset>61595</wp:posOffset>
                </wp:positionV>
                <wp:extent cx="2540" cy="219710"/>
                <wp:effectExtent l="57785" t="9525" r="53975" b="18415"/>
                <wp:wrapNone/>
                <wp:docPr id="13"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margin-left:235.85pt;margin-top:4.85pt;width:.2pt;height:17.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PVBOQIAAGE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">
                <v:stroke endarrow="block"/>
              </v:shape>
            </w:pict>
          </mc:Fallback>
        </mc:AlternateContent>
      </w:r>
    </w:p>
    <w:p w:rsidR="00206EAB" w:rsidRPr="00C245F7" w:rsidRDefault="00206EAB" w:rsidP="00523DFC">
      <w:pPr>
        <w:jc w:val="center"/>
        <w:rPr>
          <w:b/>
          <w:color w:val="1D1B11"/>
          <w:sz w:val="28"/>
          <w:szCs w:val="28"/>
        </w:rPr>
      </w:pPr>
    </w:p>
    <w:p w:rsidR="00206EAB" w:rsidRPr="00C245F7" w:rsidRDefault="00206EAB" w:rsidP="00523DFC">
      <w:pPr>
        <w:jc w:val="center"/>
        <w:rPr>
          <w:b/>
          <w:color w:val="1D1B11"/>
          <w:sz w:val="28"/>
          <w:szCs w:val="28"/>
        </w:rPr>
      </w:pPr>
    </w:p>
    <w:p w:rsidR="00206EAB" w:rsidRPr="00C245F7" w:rsidRDefault="00206EAB" w:rsidP="00523DFC">
      <w:pPr>
        <w:jc w:val="center"/>
        <w:rPr>
          <w:b/>
          <w:color w:val="1D1B11"/>
          <w:sz w:val="28"/>
          <w:szCs w:val="28"/>
        </w:rPr>
      </w:pPr>
    </w:p>
    <w:p w:rsidR="00206EAB" w:rsidRPr="00C245F7" w:rsidRDefault="00206EAB" w:rsidP="00523DFC">
      <w:pPr>
        <w:jc w:val="center"/>
        <w:rPr>
          <w:b/>
          <w:color w:val="1D1B11"/>
          <w:sz w:val="28"/>
          <w:szCs w:val="28"/>
        </w:rPr>
      </w:pPr>
    </w:p>
    <w:p w:rsidR="00206EAB" w:rsidRPr="00C245F7" w:rsidRDefault="00206EAB" w:rsidP="00523DFC">
      <w:pPr>
        <w:jc w:val="center"/>
        <w:rPr>
          <w:b/>
          <w:color w:val="1D1B11"/>
          <w:sz w:val="28"/>
          <w:szCs w:val="28"/>
        </w:rPr>
      </w:pPr>
    </w:p>
    <w:p w:rsidR="00206EAB" w:rsidRPr="00C245F7" w:rsidRDefault="00206EAB" w:rsidP="00523DFC">
      <w:pPr>
        <w:jc w:val="center"/>
        <w:rPr>
          <w:b/>
          <w:color w:val="1D1B11"/>
          <w:sz w:val="28"/>
          <w:szCs w:val="28"/>
        </w:rPr>
      </w:pPr>
    </w:p>
    <w:p w:rsidR="00206EAB" w:rsidRPr="00C245F7" w:rsidRDefault="00206EAB" w:rsidP="00523DFC">
      <w:pPr>
        <w:jc w:val="center"/>
        <w:rPr>
          <w:b/>
          <w:color w:val="1D1B11"/>
          <w:sz w:val="28"/>
          <w:szCs w:val="28"/>
        </w:rPr>
      </w:pPr>
    </w:p>
    <w:p w:rsidR="00206EAB" w:rsidRPr="00C245F7" w:rsidRDefault="00206EAB" w:rsidP="00523DFC">
      <w:pPr>
        <w:jc w:val="center"/>
        <w:rPr>
          <w:b/>
          <w:color w:val="1D1B11"/>
          <w:sz w:val="28"/>
          <w:szCs w:val="28"/>
        </w:rPr>
      </w:pPr>
    </w:p>
    <w:p w:rsidR="00206EAB" w:rsidRPr="00C245F7" w:rsidRDefault="00206EAB" w:rsidP="00523DFC">
      <w:pPr>
        <w:jc w:val="center"/>
        <w:rPr>
          <w:b/>
          <w:color w:val="1D1B11"/>
          <w:sz w:val="28"/>
          <w:szCs w:val="28"/>
        </w:rPr>
      </w:pPr>
    </w:p>
    <w:p w:rsidR="00206EAB" w:rsidRPr="00C245F7" w:rsidRDefault="00206EAB" w:rsidP="00523DFC">
      <w:pPr>
        <w:jc w:val="center"/>
        <w:rPr>
          <w:b/>
          <w:color w:val="1D1B11"/>
          <w:sz w:val="28"/>
          <w:szCs w:val="28"/>
        </w:rPr>
      </w:pPr>
    </w:p>
    <w:p w:rsidR="00206EAB" w:rsidRPr="00C245F7" w:rsidRDefault="00206EAB" w:rsidP="00523DFC">
      <w:pPr>
        <w:jc w:val="center"/>
        <w:rPr>
          <w:b/>
          <w:color w:val="1D1B11"/>
          <w:sz w:val="28"/>
          <w:szCs w:val="28"/>
        </w:rPr>
      </w:pPr>
    </w:p>
    <w:p w:rsidR="00206EAB" w:rsidRPr="00C245F7" w:rsidRDefault="00206EAB" w:rsidP="00523DFC">
      <w:pPr>
        <w:jc w:val="center"/>
        <w:rPr>
          <w:b/>
          <w:color w:val="1D1B11"/>
          <w:sz w:val="28"/>
          <w:szCs w:val="28"/>
        </w:rPr>
      </w:pPr>
    </w:p>
    <w:p w:rsidR="00206EAB" w:rsidRPr="00C37EA7" w:rsidRDefault="005102E4" w:rsidP="00523DFC">
      <w:pPr>
        <w:jc w:val="center"/>
        <w:rPr>
          <w:b/>
          <w:color w:val="1D1B11"/>
          <w:sz w:val="28"/>
          <w:szCs w:val="28"/>
        </w:rPr>
      </w:pPr>
      <w:r>
        <w:rPr>
          <w:b/>
          <w:noProof/>
          <w:color w:val="1D1B11"/>
          <w:sz w:val="28"/>
          <w:szCs w:val="28"/>
        </w:rPr>
        <mc:AlternateContent>
          <mc:Choice Requires="wps">
            <w:drawing>
              <wp:anchor distT="0" distB="0" distL="114300" distR="114300" simplePos="0" relativeHeight="251662336" behindDoc="0" locked="0" layoutInCell="1" allowOverlap="1">
                <wp:simplePos x="0" y="0"/>
                <wp:positionH relativeFrom="column">
                  <wp:posOffset>1109980</wp:posOffset>
                </wp:positionH>
                <wp:positionV relativeFrom="paragraph">
                  <wp:posOffset>187960</wp:posOffset>
                </wp:positionV>
                <wp:extent cx="0" cy="3601720"/>
                <wp:effectExtent l="58420" t="12065" r="55880" b="15240"/>
                <wp:wrapNone/>
                <wp:docPr id="12"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1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87.4pt;margin-top:14.8pt;width:0;height:28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">
                <v:stroke endarrow="block"/>
              </v:shape>
            </w:pict>
          </mc:Fallback>
        </mc:AlternateContent>
      </w:r>
      <w:r>
        <w:rPr>
          <w:b/>
          <w:noProof/>
          <w:color w:val="1D1B11"/>
          <w:sz w:val="28"/>
          <w:szCs w:val="28"/>
        </w:rPr>
        <mc:AlternateContent>
          <mc:Choice Requires="wps">
            <w:drawing>
              <wp:anchor distT="0" distB="0" distL="114300" distR="114300" simplePos="0" relativeHeight="251663360" behindDoc="0" locked="0" layoutInCell="1" allowOverlap="1">
                <wp:simplePos x="0" y="0"/>
                <wp:positionH relativeFrom="column">
                  <wp:posOffset>3196590</wp:posOffset>
                </wp:positionH>
                <wp:positionV relativeFrom="paragraph">
                  <wp:posOffset>187960</wp:posOffset>
                </wp:positionV>
                <wp:extent cx="238125" cy="445135"/>
                <wp:effectExtent l="59055" t="12065" r="7620" b="38100"/>
                <wp:wrapNone/>
                <wp:docPr id="11"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445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251.7pt;margin-top:14.8pt;width:18.75pt;height:35.0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">
                <v:stroke endarrow="block"/>
              </v:shape>
            </w:pict>
          </mc:Fallback>
        </mc:AlternateContent>
      </w:r>
    </w:p>
    <w:p w:rsidR="00206EAB" w:rsidRPr="00C37EA7" w:rsidRDefault="00206EAB" w:rsidP="00523DFC">
      <w:pPr>
        <w:jc w:val="center"/>
        <w:rPr>
          <w:b/>
          <w:color w:val="1D1B11"/>
          <w:sz w:val="28"/>
          <w:szCs w:val="28"/>
        </w:rPr>
      </w:pPr>
    </w:p>
    <w:p w:rsidR="00206EAB" w:rsidRPr="00C37EA7" w:rsidRDefault="00206EAB" w:rsidP="00523DFC">
      <w:pPr>
        <w:jc w:val="center"/>
        <w:rPr>
          <w:b/>
          <w:color w:val="1D1B11"/>
          <w:sz w:val="28"/>
          <w:szCs w:val="28"/>
        </w:rPr>
      </w:pPr>
    </w:p>
    <w:p w:rsidR="00206EAB" w:rsidRPr="00C37EA7" w:rsidRDefault="005102E4" w:rsidP="00523DFC">
      <w:pPr>
        <w:jc w:val="center"/>
        <w:rPr>
          <w:b/>
          <w:color w:val="1D1B11"/>
          <w:sz w:val="28"/>
          <w:szCs w:val="28"/>
        </w:rPr>
      </w:pPr>
      <w:r>
        <w:rPr>
          <w:b/>
          <w:noProof/>
          <w:color w:val="1D1B11"/>
          <w:sz w:val="28"/>
          <w:szCs w:val="28"/>
        </w:rPr>
        <mc:AlternateContent>
          <mc:Choice Requires="wps">
            <w:drawing>
              <wp:anchor distT="0" distB="0" distL="114300" distR="114300" simplePos="0" relativeHeight="251651072" behindDoc="0" locked="0" layoutInCell="1" allowOverlap="1">
                <wp:simplePos x="0" y="0"/>
                <wp:positionH relativeFrom="column">
                  <wp:posOffset>1644015</wp:posOffset>
                </wp:positionH>
                <wp:positionV relativeFrom="paragraph">
                  <wp:posOffset>19685</wp:posOffset>
                </wp:positionV>
                <wp:extent cx="2600325" cy="1125855"/>
                <wp:effectExtent l="11430" t="9525" r="7620" b="7620"/>
                <wp:wrapNone/>
                <wp:docPr id="10"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1125855"/>
                        </a:xfrm>
                        <a:prstGeom prst="rect">
                          <a:avLst/>
                        </a:prstGeom>
                        <a:solidFill>
                          <a:srgbClr val="FFFFFF"/>
                        </a:solidFill>
                        <a:ln w="9525">
                          <a:solidFill>
                            <a:srgbClr val="000000"/>
                          </a:solidFill>
                          <a:miter lim="800000"/>
                          <a:headEnd/>
                          <a:tailEnd/>
                        </a:ln>
                      </wps:spPr>
                      <wps:txbx>
                        <w:txbxContent>
                          <w:p w:rsidR="00206EAB" w:rsidRDefault="00206EAB" w:rsidP="00206EAB">
                            <w:pPr>
                              <w:jc w:val="center"/>
                            </w:pPr>
                            <w:r w:rsidRPr="00523DFC">
                              <w:rPr>
                                <w:color w:val="000000"/>
                                <w:sz w:val="20"/>
                                <w:szCs w:val="20"/>
                              </w:rPr>
                              <w:t xml:space="preserve">Проверка документов на предмет полноты </w:t>
                            </w:r>
                            <w:r w:rsidRPr="00C37EA7">
                              <w:rPr>
                                <w:color w:val="000000"/>
                                <w:sz w:val="20"/>
                                <w:szCs w:val="20"/>
                              </w:rPr>
                              <w:t>представления</w:t>
                            </w:r>
                            <w:r w:rsidR="001327CE" w:rsidRPr="00C37EA7">
                              <w:rPr>
                                <w:color w:val="000000"/>
                                <w:sz w:val="20"/>
                                <w:szCs w:val="20"/>
                              </w:rPr>
                              <w:t xml:space="preserve"> </w:t>
                            </w:r>
                            <w:r w:rsidR="00453EFB" w:rsidRPr="00C37EA7">
                              <w:rPr>
                                <w:color w:val="000000"/>
                                <w:sz w:val="20"/>
                                <w:szCs w:val="20"/>
                              </w:rPr>
                              <w:t xml:space="preserve">и </w:t>
                            </w:r>
                            <w:r w:rsidR="001327CE" w:rsidRPr="00C37EA7">
                              <w:rPr>
                                <w:color w:val="000000"/>
                                <w:sz w:val="20"/>
                                <w:szCs w:val="20"/>
                              </w:rPr>
                              <w:t xml:space="preserve"> </w:t>
                            </w:r>
                            <w:r w:rsidRPr="00C37EA7">
                              <w:rPr>
                                <w:color w:val="000000"/>
                                <w:sz w:val="20"/>
                                <w:szCs w:val="20"/>
                              </w:rPr>
                              <w:t xml:space="preserve">соответствия требованиям </w:t>
                            </w:r>
                            <w:r w:rsidRPr="00C8010F">
                              <w:rPr>
                                <w:color w:val="000000"/>
                                <w:sz w:val="20"/>
                                <w:szCs w:val="20"/>
                              </w:rPr>
                              <w:t xml:space="preserve">законодательства </w:t>
                            </w:r>
                            <w:r w:rsidR="00767819" w:rsidRPr="00C8010F">
                              <w:rPr>
                                <w:color w:val="000000"/>
                                <w:sz w:val="20"/>
                                <w:szCs w:val="20"/>
                              </w:rPr>
                              <w:t>и Настоящего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40" style="position:absolute;left:0;text-align:left;margin-left:129.45pt;margin-top:1.55pt;width:204.75pt;height:88.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">
                <v:textbox>
                  <w:txbxContent>
                    <w:p w:rsidR="00206EAB" w:rsidRDefault="00206EAB" w:rsidP="00206EAB">
                      <w:pPr>
                        <w:jc w:val="center"/>
                      </w:pPr>
                      <w:r w:rsidRPr="00523DFC">
                        <w:rPr>
                          <w:color w:val="000000"/>
                          <w:sz w:val="20"/>
                          <w:szCs w:val="20"/>
                        </w:rPr>
                        <w:t xml:space="preserve">Проверка документов на предмет полноты </w:t>
                      </w:r>
                      <w:r w:rsidRPr="00C37EA7">
                        <w:rPr>
                          <w:color w:val="000000"/>
                          <w:sz w:val="20"/>
                          <w:szCs w:val="20"/>
                        </w:rPr>
                        <w:t>представления</w:t>
                      </w:r>
                      <w:r w:rsidR="001327CE" w:rsidRPr="00C37EA7">
                        <w:rPr>
                          <w:color w:val="000000"/>
                          <w:sz w:val="20"/>
                          <w:szCs w:val="20"/>
                        </w:rPr>
                        <w:t xml:space="preserve"> </w:t>
                      </w:r>
                      <w:r w:rsidR="00453EFB" w:rsidRPr="00C37EA7">
                        <w:rPr>
                          <w:color w:val="000000"/>
                          <w:sz w:val="20"/>
                          <w:szCs w:val="20"/>
                        </w:rPr>
                        <w:t xml:space="preserve">и </w:t>
                      </w:r>
                      <w:r w:rsidR="001327CE" w:rsidRPr="00C37EA7">
                        <w:rPr>
                          <w:color w:val="000000"/>
                          <w:sz w:val="20"/>
                          <w:szCs w:val="20"/>
                        </w:rPr>
                        <w:t xml:space="preserve"> </w:t>
                      </w:r>
                      <w:r w:rsidRPr="00C37EA7">
                        <w:rPr>
                          <w:color w:val="000000"/>
                          <w:sz w:val="20"/>
                          <w:szCs w:val="20"/>
                        </w:rPr>
                        <w:t xml:space="preserve">соответствия требованиям </w:t>
                      </w:r>
                      <w:r w:rsidRPr="00C8010F">
                        <w:rPr>
                          <w:color w:val="000000"/>
                          <w:sz w:val="20"/>
                          <w:szCs w:val="20"/>
                        </w:rPr>
                        <w:t xml:space="preserve">законодательства </w:t>
                      </w:r>
                      <w:r w:rsidR="00767819" w:rsidRPr="00C8010F">
                        <w:rPr>
                          <w:color w:val="000000"/>
                          <w:sz w:val="20"/>
                          <w:szCs w:val="20"/>
                        </w:rPr>
                        <w:t>и Настоящего регламента</w:t>
                      </w:r>
                    </w:p>
                  </w:txbxContent>
                </v:textbox>
              </v:rect>
            </w:pict>
          </mc:Fallback>
        </mc:AlternateContent>
      </w:r>
    </w:p>
    <w:p w:rsidR="00206EAB" w:rsidRPr="00C37EA7" w:rsidRDefault="00206EAB" w:rsidP="00523DFC">
      <w:pPr>
        <w:jc w:val="center"/>
        <w:rPr>
          <w:b/>
          <w:color w:val="1D1B11"/>
          <w:sz w:val="28"/>
          <w:szCs w:val="28"/>
        </w:rPr>
      </w:pPr>
    </w:p>
    <w:p w:rsidR="00206EAB" w:rsidRPr="00C37EA7" w:rsidRDefault="00206EAB" w:rsidP="00523DFC">
      <w:pPr>
        <w:jc w:val="center"/>
        <w:rPr>
          <w:b/>
          <w:color w:val="1D1B11"/>
          <w:sz w:val="28"/>
          <w:szCs w:val="28"/>
        </w:rPr>
      </w:pPr>
    </w:p>
    <w:p w:rsidR="00206EAB" w:rsidRPr="00C37EA7" w:rsidRDefault="00206EAB" w:rsidP="00523DFC">
      <w:pPr>
        <w:jc w:val="center"/>
        <w:rPr>
          <w:b/>
          <w:color w:val="1D1B11"/>
          <w:sz w:val="28"/>
          <w:szCs w:val="28"/>
        </w:rPr>
      </w:pPr>
    </w:p>
    <w:p w:rsidR="00206EAB" w:rsidRPr="00C37EA7" w:rsidRDefault="00206EAB" w:rsidP="00523DFC">
      <w:pPr>
        <w:jc w:val="center"/>
        <w:rPr>
          <w:b/>
          <w:color w:val="1D1B11"/>
          <w:sz w:val="28"/>
          <w:szCs w:val="28"/>
        </w:rPr>
      </w:pPr>
    </w:p>
    <w:p w:rsidR="00206EAB" w:rsidRPr="00C37EA7" w:rsidRDefault="005102E4" w:rsidP="00523DFC">
      <w:pPr>
        <w:jc w:val="center"/>
        <w:rPr>
          <w:b/>
          <w:color w:val="1D1B11"/>
          <w:sz w:val="28"/>
          <w:szCs w:val="28"/>
        </w:rPr>
      </w:pPr>
      <w:r>
        <w:rPr>
          <w:b/>
          <w:noProof/>
          <w:color w:val="1D1B11"/>
          <w:sz w:val="28"/>
          <w:szCs w:val="28"/>
        </w:rPr>
        <mc:AlternateContent>
          <mc:Choice Requires="wps">
            <w:drawing>
              <wp:anchor distT="0" distB="0" distL="114300" distR="114300" simplePos="0" relativeHeight="251666432" behindDoc="0" locked="0" layoutInCell="1" allowOverlap="1">
                <wp:simplePos x="0" y="0"/>
                <wp:positionH relativeFrom="column">
                  <wp:posOffset>2910840</wp:posOffset>
                </wp:positionH>
                <wp:positionV relativeFrom="paragraph">
                  <wp:posOffset>123190</wp:posOffset>
                </wp:positionV>
                <wp:extent cx="635" cy="235585"/>
                <wp:effectExtent l="59055" t="11430" r="54610" b="19685"/>
                <wp:wrapNone/>
                <wp:docPr id="9"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5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229.2pt;margin-top:9.7pt;width:.05pt;height:18.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">
                <v:stroke endarrow="block"/>
              </v:shape>
            </w:pict>
          </mc:Fallback>
        </mc:AlternateContent>
      </w:r>
    </w:p>
    <w:p w:rsidR="00206EAB" w:rsidRPr="00C37EA7" w:rsidRDefault="005102E4" w:rsidP="00523DFC">
      <w:pPr>
        <w:jc w:val="center"/>
        <w:rPr>
          <w:b/>
          <w:color w:val="1D1B11"/>
          <w:sz w:val="28"/>
          <w:szCs w:val="28"/>
        </w:rPr>
      </w:pPr>
      <w:r>
        <w:rPr>
          <w:b/>
          <w:noProof/>
          <w:color w:val="1D1B11"/>
          <w:sz w:val="28"/>
          <w:szCs w:val="28"/>
        </w:rPr>
        <mc:AlternateContent>
          <mc:Choice Requires="wps">
            <w:drawing>
              <wp:anchor distT="0" distB="0" distL="114300" distR="114300" simplePos="0" relativeHeight="251664384" behindDoc="0" locked="0" layoutInCell="1" allowOverlap="1">
                <wp:simplePos x="0" y="0"/>
                <wp:positionH relativeFrom="column">
                  <wp:posOffset>1777365</wp:posOffset>
                </wp:positionH>
                <wp:positionV relativeFrom="paragraph">
                  <wp:posOffset>154305</wp:posOffset>
                </wp:positionV>
                <wp:extent cx="2257425" cy="838200"/>
                <wp:effectExtent l="11430" t="8890" r="7620" b="10160"/>
                <wp:wrapNone/>
                <wp:docPr id="8"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838200"/>
                        </a:xfrm>
                        <a:prstGeom prst="rect">
                          <a:avLst/>
                        </a:prstGeom>
                        <a:solidFill>
                          <a:srgbClr val="FFFFFF"/>
                        </a:solidFill>
                        <a:ln w="9525">
                          <a:solidFill>
                            <a:srgbClr val="000000"/>
                          </a:solidFill>
                          <a:miter lim="800000"/>
                          <a:headEnd/>
                          <a:tailEnd/>
                        </a:ln>
                      </wps:spPr>
                      <wps:txbx>
                        <w:txbxContent>
                          <w:p w:rsidR="00206EAB" w:rsidRPr="00CA1409" w:rsidRDefault="00CA1409" w:rsidP="00206EAB">
                            <w:pPr>
                              <w:jc w:val="center"/>
                            </w:pPr>
                            <w:r>
                              <w:rPr>
                                <w:color w:val="000000"/>
                              </w:rPr>
                              <w:t>О</w:t>
                            </w:r>
                            <w:r w:rsidRPr="00CA1409">
                              <w:rPr>
                                <w:color w:val="000000"/>
                              </w:rPr>
                              <w:t>ценка соответствия помещения требованиям, предъявляемым к жилым помещениям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41" style="position:absolute;left:0;text-align:left;margin-left:139.95pt;margin-top:12.15pt;width:177.75pt;height: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">
                <v:textbox>
                  <w:txbxContent>
                    <w:p w:rsidR="00206EAB" w:rsidRPr="00CA1409" w:rsidRDefault="00CA1409" w:rsidP="00206EAB">
                      <w:pPr>
                        <w:jc w:val="center"/>
                      </w:pPr>
                      <w:r>
                        <w:rPr>
                          <w:color w:val="000000"/>
                        </w:rPr>
                        <w:t>О</w:t>
                      </w:r>
                      <w:r w:rsidRPr="00CA1409">
                        <w:rPr>
                          <w:color w:val="000000"/>
                        </w:rPr>
                        <w:t>ценка соответствия помещения требованиям, предъявляемым к жилым помещениям</w:t>
                      </w:r>
                    </w:p>
                  </w:txbxContent>
                </v:textbox>
              </v:rect>
            </w:pict>
          </mc:Fallback>
        </mc:AlternateContent>
      </w:r>
    </w:p>
    <w:p w:rsidR="00206EAB" w:rsidRPr="00C37EA7" w:rsidRDefault="00206EAB" w:rsidP="00523DFC">
      <w:pPr>
        <w:jc w:val="center"/>
        <w:rPr>
          <w:b/>
          <w:color w:val="1D1B11"/>
          <w:sz w:val="28"/>
          <w:szCs w:val="28"/>
        </w:rPr>
      </w:pPr>
    </w:p>
    <w:p w:rsidR="00206EAB" w:rsidRPr="00C37EA7" w:rsidRDefault="00206EAB" w:rsidP="00523DFC">
      <w:pPr>
        <w:jc w:val="center"/>
        <w:rPr>
          <w:b/>
          <w:color w:val="1D1B11"/>
          <w:sz w:val="28"/>
          <w:szCs w:val="28"/>
        </w:rPr>
      </w:pPr>
    </w:p>
    <w:p w:rsidR="00206EAB" w:rsidRPr="00C37EA7" w:rsidRDefault="00206EAB" w:rsidP="00523DFC">
      <w:pPr>
        <w:jc w:val="center"/>
        <w:rPr>
          <w:b/>
          <w:color w:val="1D1B11"/>
          <w:sz w:val="28"/>
          <w:szCs w:val="28"/>
        </w:rPr>
      </w:pPr>
    </w:p>
    <w:p w:rsidR="00206EAB" w:rsidRPr="00C37EA7" w:rsidRDefault="005102E4" w:rsidP="00523DFC">
      <w:pPr>
        <w:jc w:val="center"/>
        <w:rPr>
          <w:b/>
          <w:color w:val="1D1B11"/>
          <w:sz w:val="28"/>
          <w:szCs w:val="28"/>
        </w:rPr>
      </w:pPr>
      <w:r>
        <w:rPr>
          <w:b/>
          <w:noProof/>
          <w:color w:val="1D1B11"/>
          <w:sz w:val="28"/>
          <w:szCs w:val="28"/>
        </w:rPr>
        <mc:AlternateContent>
          <mc:Choice Requires="wps">
            <w:drawing>
              <wp:anchor distT="0" distB="0" distL="114300" distR="114300" simplePos="0" relativeHeight="251675648" behindDoc="0" locked="0" layoutInCell="1" allowOverlap="1">
                <wp:simplePos x="0" y="0"/>
                <wp:positionH relativeFrom="column">
                  <wp:posOffset>2854325</wp:posOffset>
                </wp:positionH>
                <wp:positionV relativeFrom="paragraph">
                  <wp:posOffset>174625</wp:posOffset>
                </wp:positionV>
                <wp:extent cx="635" cy="235585"/>
                <wp:effectExtent l="59690" t="8890" r="53975" b="22225"/>
                <wp:wrapNone/>
                <wp:docPr id="7"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5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224.75pt;margin-top:13.75pt;width:.05pt;height:18.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">
                <v:stroke endarrow="block"/>
              </v:shape>
            </w:pict>
          </mc:Fallback>
        </mc:AlternateContent>
      </w:r>
    </w:p>
    <w:p w:rsidR="00206EAB" w:rsidRPr="00C37EA7" w:rsidRDefault="00206EAB" w:rsidP="00523DFC">
      <w:pPr>
        <w:jc w:val="center"/>
        <w:rPr>
          <w:b/>
          <w:color w:val="1D1B11"/>
          <w:sz w:val="28"/>
          <w:szCs w:val="28"/>
        </w:rPr>
      </w:pPr>
    </w:p>
    <w:p w:rsidR="00206EAB" w:rsidRPr="00C37EA7" w:rsidRDefault="005102E4" w:rsidP="00523DFC">
      <w:pPr>
        <w:jc w:val="center"/>
        <w:rPr>
          <w:b/>
          <w:color w:val="1D1B11"/>
          <w:sz w:val="28"/>
          <w:szCs w:val="28"/>
        </w:rPr>
      </w:pPr>
      <w:r>
        <w:rPr>
          <w:b/>
          <w:noProof/>
          <w:color w:val="1D1B11"/>
          <w:sz w:val="28"/>
          <w:szCs w:val="28"/>
        </w:rPr>
        <mc:AlternateContent>
          <mc:Choice Requires="wps">
            <w:drawing>
              <wp:anchor distT="0" distB="0" distL="114300" distR="114300" simplePos="0" relativeHeight="251674624" behindDoc="0" locked="0" layoutInCell="1" allowOverlap="1">
                <wp:simplePos x="0" y="0"/>
                <wp:positionH relativeFrom="column">
                  <wp:posOffset>1691640</wp:posOffset>
                </wp:positionH>
                <wp:positionV relativeFrom="paragraph">
                  <wp:posOffset>1270</wp:posOffset>
                </wp:positionV>
                <wp:extent cx="2656205" cy="435610"/>
                <wp:effectExtent l="11430" t="6350" r="8890" b="5715"/>
                <wp:wrapNone/>
                <wp:docPr id="6"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6205" cy="435610"/>
                        </a:xfrm>
                        <a:prstGeom prst="rect">
                          <a:avLst/>
                        </a:prstGeom>
                        <a:solidFill>
                          <a:srgbClr val="FFFFFF"/>
                        </a:solidFill>
                        <a:ln w="9525">
                          <a:solidFill>
                            <a:srgbClr val="000000"/>
                          </a:solidFill>
                          <a:miter lim="800000"/>
                          <a:headEnd/>
                          <a:tailEnd/>
                        </a:ln>
                      </wps:spPr>
                      <wps:txbx>
                        <w:txbxContent>
                          <w:p w:rsidR="00D82124" w:rsidRPr="00C8010F" w:rsidRDefault="002262AA" w:rsidP="00D82124">
                            <w:pPr>
                              <w:ind w:left="-142" w:firstLine="142"/>
                              <w:jc w:val="center"/>
                              <w:rPr>
                                <w:color w:val="000000"/>
                                <w:sz w:val="22"/>
                                <w:szCs w:val="22"/>
                              </w:rPr>
                            </w:pPr>
                            <w:r w:rsidRPr="00C37EA7">
                              <w:rPr>
                                <w:color w:val="000000"/>
                                <w:sz w:val="22"/>
                                <w:szCs w:val="22"/>
                              </w:rPr>
                              <w:t>О</w:t>
                            </w:r>
                            <w:r w:rsidR="00D82124" w:rsidRPr="00C37EA7">
                              <w:rPr>
                                <w:color w:val="000000"/>
                                <w:sz w:val="22"/>
                                <w:szCs w:val="22"/>
                              </w:rPr>
                              <w:t xml:space="preserve">бследование помещения и составление комиссией  акта обследования </w:t>
                            </w:r>
                            <w:r w:rsidR="00D82124" w:rsidRPr="00D82124">
                              <w:rPr>
                                <w:color w:val="000000"/>
                                <w:sz w:val="22"/>
                                <w:szCs w:val="22"/>
                                <w:highlight w:val="yellow"/>
                              </w:rPr>
                              <w:t>помещения;</w:t>
                            </w:r>
                          </w:p>
                          <w:p w:rsidR="00D82124" w:rsidRPr="00D82124" w:rsidRDefault="00D82124" w:rsidP="00D82124">
                            <w:pPr>
                              <w:ind w:left="-142" w:firstLine="142"/>
                              <w:jc w:val="center"/>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42" style="position:absolute;left:0;text-align:left;margin-left:133.2pt;margin-top:.1pt;width:209.15pt;height:34.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">
                <v:textbox>
                  <w:txbxContent>
                    <w:p w:rsidR="00D82124" w:rsidRPr="00C8010F" w:rsidRDefault="002262AA" w:rsidP="00D82124">
                      <w:pPr>
                        <w:ind w:left="-142" w:firstLine="142"/>
                        <w:jc w:val="center"/>
                        <w:rPr>
                          <w:color w:val="000000"/>
                          <w:sz w:val="22"/>
                          <w:szCs w:val="22"/>
                        </w:rPr>
                      </w:pPr>
                      <w:r w:rsidRPr="00C37EA7">
                        <w:rPr>
                          <w:color w:val="000000"/>
                          <w:sz w:val="22"/>
                          <w:szCs w:val="22"/>
                        </w:rPr>
                        <w:t>О</w:t>
                      </w:r>
                      <w:r w:rsidR="00D82124" w:rsidRPr="00C37EA7">
                        <w:rPr>
                          <w:color w:val="000000"/>
                          <w:sz w:val="22"/>
                          <w:szCs w:val="22"/>
                        </w:rPr>
                        <w:t xml:space="preserve">бследование помещения и составление комиссией  акта обследования </w:t>
                      </w:r>
                      <w:r w:rsidR="00D82124" w:rsidRPr="00D82124">
                        <w:rPr>
                          <w:color w:val="000000"/>
                          <w:sz w:val="22"/>
                          <w:szCs w:val="22"/>
                          <w:highlight w:val="yellow"/>
                        </w:rPr>
                        <w:t>помещения;</w:t>
                      </w:r>
                    </w:p>
                    <w:p w:rsidR="00D82124" w:rsidRPr="00D82124" w:rsidRDefault="00D82124" w:rsidP="00D82124">
                      <w:pPr>
                        <w:ind w:left="-142" w:firstLine="142"/>
                        <w:jc w:val="center"/>
                        <w:rPr>
                          <w:b/>
                          <w:sz w:val="22"/>
                          <w:szCs w:val="22"/>
                        </w:rPr>
                      </w:pPr>
                    </w:p>
                  </w:txbxContent>
                </v:textbox>
              </v:rect>
            </w:pict>
          </mc:Fallback>
        </mc:AlternateContent>
      </w:r>
    </w:p>
    <w:p w:rsidR="00206EAB" w:rsidRPr="00C37EA7" w:rsidRDefault="005102E4" w:rsidP="00523DFC">
      <w:pPr>
        <w:jc w:val="center"/>
        <w:rPr>
          <w:b/>
          <w:color w:val="1D1B11"/>
          <w:sz w:val="28"/>
          <w:szCs w:val="28"/>
        </w:rPr>
      </w:pPr>
      <w:r>
        <w:rPr>
          <w:b/>
          <w:noProof/>
          <w:color w:val="1D1B11"/>
          <w:sz w:val="28"/>
          <w:szCs w:val="28"/>
        </w:rPr>
        <mc:AlternateContent>
          <mc:Choice Requires="wps">
            <w:drawing>
              <wp:anchor distT="0" distB="0" distL="114300" distR="114300" simplePos="0" relativeHeight="251665408" behindDoc="0" locked="0" layoutInCell="1" allowOverlap="1">
                <wp:simplePos x="0" y="0"/>
                <wp:positionH relativeFrom="column">
                  <wp:posOffset>2853690</wp:posOffset>
                </wp:positionH>
                <wp:positionV relativeFrom="paragraph">
                  <wp:posOffset>203835</wp:posOffset>
                </wp:positionV>
                <wp:extent cx="635" cy="314325"/>
                <wp:effectExtent l="59055" t="13335" r="54610" b="15240"/>
                <wp:wrapNone/>
                <wp:docPr id="5"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224.7pt;margin-top:16.05pt;width:.05pt;height:2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SIUNAIAAF8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">
                <v:stroke endarrow="block"/>
              </v:shape>
            </w:pict>
          </mc:Fallback>
        </mc:AlternateContent>
      </w:r>
    </w:p>
    <w:p w:rsidR="00206EAB" w:rsidRPr="00C37EA7" w:rsidRDefault="005102E4" w:rsidP="00523DFC">
      <w:pPr>
        <w:jc w:val="center"/>
        <w:rPr>
          <w:b/>
          <w:color w:val="1D1B11"/>
          <w:sz w:val="28"/>
          <w:szCs w:val="28"/>
        </w:rPr>
      </w:pPr>
      <w:r>
        <w:rPr>
          <w:b/>
          <w:noProof/>
          <w:color w:val="1D1B11"/>
          <w:sz w:val="28"/>
          <w:szCs w:val="28"/>
        </w:rPr>
        <w:lastRenderedPageBreak/>
        <mc:AlternateContent>
          <mc:Choice Requires="wps">
            <w:drawing>
              <wp:anchor distT="0" distB="0" distL="114300" distR="114300" simplePos="0" relativeHeight="251667456" behindDoc="0" locked="0" layoutInCell="1" allowOverlap="1">
                <wp:simplePos x="0" y="0"/>
                <wp:positionH relativeFrom="column">
                  <wp:posOffset>1343660</wp:posOffset>
                </wp:positionH>
                <wp:positionV relativeFrom="paragraph">
                  <wp:posOffset>-199390</wp:posOffset>
                </wp:positionV>
                <wp:extent cx="3179445" cy="797560"/>
                <wp:effectExtent l="6350" t="6350" r="5080" b="5715"/>
                <wp:wrapNone/>
                <wp:docPr id="4"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9445" cy="797560"/>
                        </a:xfrm>
                        <a:prstGeom prst="rect">
                          <a:avLst/>
                        </a:prstGeom>
                        <a:solidFill>
                          <a:srgbClr val="FFFFFF"/>
                        </a:solidFill>
                        <a:ln w="9525">
                          <a:solidFill>
                            <a:srgbClr val="000000"/>
                          </a:solidFill>
                          <a:miter lim="800000"/>
                          <a:headEnd/>
                          <a:tailEnd/>
                        </a:ln>
                      </wps:spPr>
                      <wps:txbx>
                        <w:txbxContent>
                          <w:p w:rsidR="007F4B7B" w:rsidRPr="00CA1409" w:rsidRDefault="00C21068" w:rsidP="007F4B7B">
                            <w:pPr>
                              <w:jc w:val="center"/>
                            </w:pPr>
                            <w:r>
                              <w:rPr>
                                <w:color w:val="000000"/>
                              </w:rPr>
                              <w:t>О</w:t>
                            </w:r>
                            <w:r w:rsidR="002C52FB" w:rsidRPr="00CA1409">
                              <w:rPr>
                                <w:color w:val="000000"/>
                              </w:rPr>
                              <w:t>формление заключения межведомственной комиссией</w:t>
                            </w:r>
                            <w:r w:rsidR="007F4B7B" w:rsidRPr="007F4B7B">
                              <w:rPr>
                                <w:color w:val="000000"/>
                              </w:rPr>
                              <w:t xml:space="preserve"> </w:t>
                            </w:r>
                            <w:r w:rsidR="007F4B7B">
                              <w:rPr>
                                <w:color w:val="000000"/>
                              </w:rPr>
                              <w:t>и на</w:t>
                            </w:r>
                            <w:r w:rsidR="007F4B7B" w:rsidRPr="00CA1409">
                              <w:rPr>
                                <w:color w:val="000000"/>
                              </w:rPr>
                              <w:t xml:space="preserve">правление заявителю </w:t>
                            </w:r>
                            <w:r w:rsidR="007F4B7B">
                              <w:rPr>
                                <w:color w:val="000000"/>
                              </w:rPr>
                              <w:t>заключения</w:t>
                            </w:r>
                          </w:p>
                          <w:p w:rsidR="002C52FB" w:rsidRDefault="002C52FB" w:rsidP="005D7DE8">
                            <w:pPr>
                              <w:jc w:val="center"/>
                            </w:pPr>
                          </w:p>
                          <w:p w:rsidR="00206EAB" w:rsidRDefault="00206EAB" w:rsidP="00B372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43" style="position:absolute;left:0;text-align:left;margin-left:105.8pt;margin-top:-15.7pt;width:250.35pt;height:6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">
                <v:textbox>
                  <w:txbxContent>
                    <w:p w:rsidR="007F4B7B" w:rsidRPr="00CA1409" w:rsidRDefault="00C21068" w:rsidP="007F4B7B">
                      <w:pPr>
                        <w:jc w:val="center"/>
                      </w:pPr>
                      <w:r>
                        <w:rPr>
                          <w:color w:val="000000"/>
                        </w:rPr>
                        <w:t>О</w:t>
                      </w:r>
                      <w:r w:rsidR="002C52FB" w:rsidRPr="00CA1409">
                        <w:rPr>
                          <w:color w:val="000000"/>
                        </w:rPr>
                        <w:t>формление заключения межведомственной комиссией</w:t>
                      </w:r>
                      <w:r w:rsidR="007F4B7B" w:rsidRPr="007F4B7B">
                        <w:rPr>
                          <w:color w:val="000000"/>
                        </w:rPr>
                        <w:t xml:space="preserve"> </w:t>
                      </w:r>
                      <w:r w:rsidR="007F4B7B">
                        <w:rPr>
                          <w:color w:val="000000"/>
                        </w:rPr>
                        <w:t>и на</w:t>
                      </w:r>
                      <w:r w:rsidR="007F4B7B" w:rsidRPr="00CA1409">
                        <w:rPr>
                          <w:color w:val="000000"/>
                        </w:rPr>
                        <w:t xml:space="preserve">правление заявителю </w:t>
                      </w:r>
                      <w:r w:rsidR="007F4B7B">
                        <w:rPr>
                          <w:color w:val="000000"/>
                        </w:rPr>
                        <w:t>заключения</w:t>
                      </w:r>
                    </w:p>
                    <w:p w:rsidR="002C52FB" w:rsidRDefault="002C52FB" w:rsidP="005D7DE8">
                      <w:pPr>
                        <w:jc w:val="center"/>
                      </w:pPr>
                    </w:p>
                    <w:p w:rsidR="00206EAB" w:rsidRDefault="00206EAB" w:rsidP="00B37283">
                      <w:pPr>
                        <w:jc w:val="center"/>
                      </w:pPr>
                    </w:p>
                  </w:txbxContent>
                </v:textbox>
              </v:rect>
            </w:pict>
          </mc:Fallback>
        </mc:AlternateContent>
      </w:r>
      <w:r>
        <w:rPr>
          <w:b/>
          <w:noProof/>
          <w:color w:val="1D1B11"/>
          <w:sz w:val="28"/>
          <w:szCs w:val="28"/>
        </w:rPr>
        <mc:AlternateContent>
          <mc:Choice Requires="wps">
            <w:drawing>
              <wp:anchor distT="0" distB="0" distL="114300" distR="114300" simplePos="0" relativeHeight="251673600" behindDoc="0" locked="0" layoutInCell="1" allowOverlap="1">
                <wp:simplePos x="0" y="0"/>
                <wp:positionH relativeFrom="column">
                  <wp:posOffset>1099820</wp:posOffset>
                </wp:positionH>
                <wp:positionV relativeFrom="paragraph">
                  <wp:posOffset>-713105</wp:posOffset>
                </wp:positionV>
                <wp:extent cx="0" cy="2693670"/>
                <wp:effectExtent l="57785" t="6985" r="56515" b="23495"/>
                <wp:wrapNone/>
                <wp:docPr id="3"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93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 o:spid="_x0000_s1026" type="#_x0000_t32" style="position:absolute;margin-left:86.6pt;margin-top:-56.15pt;width:0;height:21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">
                <v:stroke endarrow="block"/>
              </v:shape>
            </w:pict>
          </mc:Fallback>
        </mc:AlternateContent>
      </w:r>
    </w:p>
    <w:p w:rsidR="00206EAB" w:rsidRPr="00C37EA7" w:rsidRDefault="00206EAB" w:rsidP="00523DFC">
      <w:pPr>
        <w:jc w:val="center"/>
        <w:rPr>
          <w:b/>
          <w:color w:val="1D1B11"/>
          <w:sz w:val="28"/>
          <w:szCs w:val="28"/>
        </w:rPr>
      </w:pPr>
    </w:p>
    <w:p w:rsidR="00206EAB" w:rsidRPr="00C37EA7" w:rsidRDefault="005102E4" w:rsidP="00523DFC">
      <w:pPr>
        <w:jc w:val="center"/>
        <w:rPr>
          <w:b/>
          <w:color w:val="1D1B11"/>
          <w:sz w:val="28"/>
          <w:szCs w:val="28"/>
        </w:rPr>
      </w:pPr>
      <w:r>
        <w:rPr>
          <w:b/>
          <w:noProof/>
          <w:color w:val="1D1B11"/>
          <w:sz w:val="28"/>
          <w:szCs w:val="28"/>
        </w:rPr>
        <mc:AlternateContent>
          <mc:Choice Requires="wps">
            <w:drawing>
              <wp:anchor distT="0" distB="0" distL="114300" distR="114300" simplePos="0" relativeHeight="251668480" behindDoc="0" locked="0" layoutInCell="1" allowOverlap="1">
                <wp:simplePos x="0" y="0"/>
                <wp:positionH relativeFrom="column">
                  <wp:posOffset>2970530</wp:posOffset>
                </wp:positionH>
                <wp:positionV relativeFrom="paragraph">
                  <wp:posOffset>189230</wp:posOffset>
                </wp:positionV>
                <wp:extent cx="635" cy="1382395"/>
                <wp:effectExtent l="52070" t="13335" r="61595" b="23495"/>
                <wp:wrapNone/>
                <wp:docPr id="2"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823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233.9pt;margin-top:14.9pt;width:.05pt;height:108.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">
                <v:stroke endarrow="block"/>
              </v:shape>
            </w:pict>
          </mc:Fallback>
        </mc:AlternateContent>
      </w:r>
    </w:p>
    <w:p w:rsidR="00206EAB" w:rsidRPr="00C37EA7" w:rsidRDefault="00206EAB" w:rsidP="00523DFC">
      <w:pPr>
        <w:jc w:val="center"/>
        <w:rPr>
          <w:b/>
          <w:color w:val="1D1B11"/>
          <w:sz w:val="28"/>
          <w:szCs w:val="28"/>
        </w:rPr>
      </w:pPr>
    </w:p>
    <w:p w:rsidR="00206EAB" w:rsidRPr="00C37EA7" w:rsidRDefault="00206EAB" w:rsidP="00523DFC">
      <w:pPr>
        <w:jc w:val="center"/>
        <w:rPr>
          <w:b/>
          <w:color w:val="1D1B11"/>
          <w:sz w:val="28"/>
          <w:szCs w:val="28"/>
        </w:rPr>
      </w:pPr>
    </w:p>
    <w:p w:rsidR="00206EAB" w:rsidRPr="00C37EA7" w:rsidRDefault="00206EAB" w:rsidP="00523DFC">
      <w:pPr>
        <w:jc w:val="center"/>
        <w:rPr>
          <w:b/>
          <w:color w:val="1D1B11"/>
          <w:sz w:val="28"/>
          <w:szCs w:val="28"/>
        </w:rPr>
      </w:pPr>
    </w:p>
    <w:p w:rsidR="00206EAB" w:rsidRPr="00C37EA7" w:rsidRDefault="00206EAB" w:rsidP="00523DFC">
      <w:pPr>
        <w:jc w:val="cente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5102E4" w:rsidP="00CA1409">
      <w:pPr>
        <w:rPr>
          <w:b/>
          <w:color w:val="1D1B11"/>
          <w:sz w:val="28"/>
          <w:szCs w:val="28"/>
        </w:rPr>
      </w:pPr>
      <w:r>
        <w:rPr>
          <w:b/>
          <w:noProof/>
          <w:color w:val="1D1B11"/>
          <w:sz w:val="28"/>
          <w:szCs w:val="28"/>
        </w:rPr>
        <mc:AlternateContent>
          <mc:Choice Requires="wps">
            <w:drawing>
              <wp:anchor distT="0" distB="0" distL="114300" distR="114300" simplePos="0" relativeHeight="251676672" behindDoc="0" locked="0" layoutInCell="1" allowOverlap="1">
                <wp:simplePos x="0" y="0"/>
                <wp:positionH relativeFrom="column">
                  <wp:posOffset>847725</wp:posOffset>
                </wp:positionH>
                <wp:positionV relativeFrom="paragraph">
                  <wp:posOffset>140335</wp:posOffset>
                </wp:positionV>
                <wp:extent cx="4168140" cy="522605"/>
                <wp:effectExtent l="5715" t="5080" r="7620" b="5715"/>
                <wp:wrapNone/>
                <wp:docPr id="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8140" cy="522605"/>
                        </a:xfrm>
                        <a:prstGeom prst="rect">
                          <a:avLst/>
                        </a:prstGeom>
                        <a:solidFill>
                          <a:srgbClr val="FFFFFF"/>
                        </a:solidFill>
                        <a:ln w="9525">
                          <a:solidFill>
                            <a:srgbClr val="000000"/>
                          </a:solidFill>
                          <a:miter lim="800000"/>
                          <a:headEnd/>
                          <a:tailEnd/>
                        </a:ln>
                      </wps:spPr>
                      <wps:txbx>
                        <w:txbxContent>
                          <w:p w:rsidR="00D43148" w:rsidRPr="00C8010F" w:rsidRDefault="00D43148" w:rsidP="00D43148">
                            <w:pPr>
                              <w:jc w:val="center"/>
                            </w:pPr>
                            <w:r w:rsidRPr="00C8010F">
                              <w:rPr>
                                <w:color w:val="000000"/>
                              </w:rPr>
                              <w:t>Окончание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44" style="position:absolute;margin-left:66.75pt;margin-top:11.05pt;width:328.2pt;height:41.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">
                <v:textbox>
                  <w:txbxContent>
                    <w:p w:rsidR="00D43148" w:rsidRPr="00C8010F" w:rsidRDefault="00D43148" w:rsidP="00D43148">
                      <w:pPr>
                        <w:jc w:val="center"/>
                      </w:pPr>
                      <w:r w:rsidRPr="00C8010F">
                        <w:rPr>
                          <w:color w:val="000000"/>
                        </w:rPr>
                        <w:t>Окончание предоставления муниципальной услуги</w:t>
                      </w:r>
                    </w:p>
                  </w:txbxContent>
                </v:textbox>
              </v:rect>
            </w:pict>
          </mc:Fallback>
        </mc:AlternateContent>
      </w: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D43148" w:rsidRPr="00C37EA7" w:rsidRDefault="00D43148" w:rsidP="00CA1409">
      <w:pPr>
        <w:rPr>
          <w:b/>
          <w:color w:val="1D1B11"/>
          <w:sz w:val="28"/>
          <w:szCs w:val="28"/>
        </w:rPr>
      </w:pPr>
    </w:p>
    <w:p w:rsidR="00C41664" w:rsidRPr="00C37EA7" w:rsidRDefault="00C41664" w:rsidP="00C41664">
      <w:pPr>
        <w:jc w:val="right"/>
        <w:rPr>
          <w:b/>
          <w:color w:val="1D1B11"/>
        </w:rPr>
      </w:pPr>
    </w:p>
    <w:p w:rsidR="00C41664" w:rsidRPr="00C37EA7" w:rsidRDefault="00D43148" w:rsidP="00C41664">
      <w:pPr>
        <w:ind w:firstLine="5245"/>
        <w:rPr>
          <w:color w:val="1D1B11"/>
        </w:rPr>
      </w:pPr>
      <w:r w:rsidRPr="00C37EA7">
        <w:rPr>
          <w:b/>
          <w:color w:val="1D1B11"/>
        </w:rPr>
        <w:lastRenderedPageBreak/>
        <w:t xml:space="preserve">Приложение </w:t>
      </w:r>
      <w:r w:rsidR="008B703B">
        <w:rPr>
          <w:b/>
          <w:color w:val="1D1B11"/>
        </w:rPr>
        <w:t>№</w:t>
      </w:r>
      <w:r w:rsidRPr="00C37EA7">
        <w:rPr>
          <w:b/>
          <w:color w:val="1D1B11"/>
        </w:rPr>
        <w:t xml:space="preserve"> 6 </w:t>
      </w:r>
    </w:p>
    <w:p w:rsidR="00C41664" w:rsidRPr="00C37EA7" w:rsidRDefault="00C41664" w:rsidP="00C41664">
      <w:pPr>
        <w:widowControl w:val="0"/>
        <w:tabs>
          <w:tab w:val="left" w:pos="142"/>
          <w:tab w:val="left" w:pos="284"/>
        </w:tabs>
        <w:autoSpaceDE w:val="0"/>
        <w:autoSpaceDN w:val="0"/>
        <w:adjustRightInd w:val="0"/>
        <w:ind w:firstLine="5245"/>
        <w:rPr>
          <w:color w:val="1D1B11"/>
        </w:rPr>
      </w:pPr>
      <w:r w:rsidRPr="00C37EA7">
        <w:rPr>
          <w:b/>
          <w:bCs/>
          <w:color w:val="1D1B11"/>
        </w:rPr>
        <w:t xml:space="preserve">к </w:t>
      </w:r>
      <w:hyperlink w:anchor="sub_1000" w:history="1">
        <w:r w:rsidRPr="00C37EA7">
          <w:rPr>
            <w:b/>
            <w:bCs/>
            <w:color w:val="1D1B11"/>
          </w:rPr>
          <w:t>Административному регламенту</w:t>
        </w:r>
      </w:hyperlink>
    </w:p>
    <w:p w:rsidR="00C41664" w:rsidRPr="00C37EA7" w:rsidRDefault="00C41664" w:rsidP="00C41664">
      <w:pPr>
        <w:widowControl w:val="0"/>
        <w:tabs>
          <w:tab w:val="left" w:pos="142"/>
          <w:tab w:val="left" w:pos="284"/>
        </w:tabs>
        <w:autoSpaceDE w:val="0"/>
        <w:autoSpaceDN w:val="0"/>
        <w:adjustRightInd w:val="0"/>
        <w:ind w:firstLine="5245"/>
        <w:rPr>
          <w:b/>
          <w:bCs/>
          <w:color w:val="1D1B11"/>
        </w:rPr>
      </w:pPr>
      <w:r w:rsidRPr="00C37EA7">
        <w:rPr>
          <w:b/>
          <w:bCs/>
          <w:color w:val="1D1B11"/>
        </w:rPr>
        <w:t>предоставления администрацией</w:t>
      </w:r>
    </w:p>
    <w:p w:rsidR="00C41664" w:rsidRPr="00C37EA7" w:rsidRDefault="00C41664" w:rsidP="00C41664">
      <w:pPr>
        <w:widowControl w:val="0"/>
        <w:tabs>
          <w:tab w:val="left" w:pos="142"/>
          <w:tab w:val="left" w:pos="284"/>
        </w:tabs>
        <w:autoSpaceDE w:val="0"/>
        <w:autoSpaceDN w:val="0"/>
        <w:adjustRightInd w:val="0"/>
        <w:ind w:firstLine="5245"/>
        <w:rPr>
          <w:color w:val="1D1B11"/>
        </w:rPr>
      </w:pPr>
      <w:r w:rsidRPr="00C37EA7">
        <w:rPr>
          <w:b/>
          <w:bCs/>
          <w:color w:val="1D1B11"/>
        </w:rPr>
        <w:t>муниципального образования ____</w:t>
      </w:r>
    </w:p>
    <w:p w:rsidR="00806D4D" w:rsidRPr="00C37EA7" w:rsidRDefault="00806D4D" w:rsidP="00806D4D">
      <w:pPr>
        <w:pStyle w:val="a3"/>
        <w:tabs>
          <w:tab w:val="left" w:pos="142"/>
          <w:tab w:val="left" w:pos="284"/>
        </w:tabs>
        <w:ind w:left="-567" w:firstLine="340"/>
        <w:rPr>
          <w:color w:val="1D1B11"/>
          <w:szCs w:val="28"/>
          <w:lang w:val="en-US"/>
        </w:rPr>
      </w:pPr>
    </w:p>
    <w:p w:rsidR="00806D4D" w:rsidRPr="00C37EA7" w:rsidRDefault="00806D4D" w:rsidP="00806D4D">
      <w:pPr>
        <w:pStyle w:val="a3"/>
        <w:tabs>
          <w:tab w:val="left" w:pos="142"/>
          <w:tab w:val="left" w:pos="284"/>
        </w:tabs>
        <w:ind w:left="-567" w:firstLine="340"/>
        <w:rPr>
          <w:bCs/>
          <w:color w:val="1D1B11"/>
          <w:szCs w:val="28"/>
        </w:rPr>
      </w:pPr>
      <w:r w:rsidRPr="00C37EA7">
        <w:rPr>
          <w:color w:val="1D1B11"/>
          <w:szCs w:val="28"/>
          <w:lang w:val="ru-RU"/>
        </w:rPr>
        <w:t xml:space="preserve">Типовая форма жалобы на </w:t>
      </w:r>
      <w:r w:rsidRPr="00C37EA7">
        <w:rPr>
          <w:bCs/>
          <w:color w:val="1D1B11"/>
          <w:szCs w:val="28"/>
        </w:rPr>
        <w:t>решени</w:t>
      </w:r>
      <w:r w:rsidRPr="00C37EA7">
        <w:rPr>
          <w:bCs/>
          <w:color w:val="1D1B11"/>
          <w:szCs w:val="28"/>
          <w:lang w:val="ru-RU"/>
        </w:rPr>
        <w:t>я</w:t>
      </w:r>
      <w:r w:rsidRPr="00C37EA7">
        <w:rPr>
          <w:bCs/>
          <w:color w:val="1D1B11"/>
          <w:szCs w:val="28"/>
        </w:rPr>
        <w:t xml:space="preserve"> и действи</w:t>
      </w:r>
      <w:r w:rsidRPr="00C37EA7">
        <w:rPr>
          <w:bCs/>
          <w:color w:val="1D1B11"/>
          <w:szCs w:val="28"/>
          <w:lang w:val="ru-RU"/>
        </w:rPr>
        <w:t>я</w:t>
      </w:r>
      <w:r w:rsidRPr="00C37EA7">
        <w:rPr>
          <w:bCs/>
          <w:color w:val="1D1B11"/>
          <w:szCs w:val="28"/>
        </w:rPr>
        <w:t xml:space="preserve"> (бездействи</w:t>
      </w:r>
      <w:r w:rsidRPr="00C37EA7">
        <w:rPr>
          <w:bCs/>
          <w:color w:val="1D1B11"/>
          <w:szCs w:val="28"/>
          <w:lang w:val="ru-RU"/>
        </w:rPr>
        <w:t>е</w:t>
      </w:r>
      <w:r w:rsidRPr="00C37EA7">
        <w:rPr>
          <w:bCs/>
          <w:color w:val="1D1B11"/>
          <w:szCs w:val="28"/>
        </w:rPr>
        <w:t xml:space="preserve">) органа, предоставляющего </w:t>
      </w:r>
    </w:p>
    <w:p w:rsidR="00806D4D" w:rsidRPr="00C37EA7" w:rsidRDefault="00806D4D" w:rsidP="00806D4D">
      <w:pPr>
        <w:pStyle w:val="a3"/>
        <w:tabs>
          <w:tab w:val="left" w:pos="142"/>
          <w:tab w:val="left" w:pos="284"/>
        </w:tabs>
        <w:ind w:left="-567" w:firstLine="340"/>
        <w:rPr>
          <w:bCs/>
          <w:color w:val="1D1B11"/>
          <w:szCs w:val="28"/>
        </w:rPr>
      </w:pPr>
      <w:r w:rsidRPr="00C37EA7">
        <w:rPr>
          <w:bCs/>
          <w:color w:val="1D1B11"/>
          <w:szCs w:val="28"/>
        </w:rPr>
        <w:t>муниципальную услугу, а также должностных лиц, государственных служащих</w:t>
      </w:r>
    </w:p>
    <w:p w:rsidR="00D43148" w:rsidRPr="00C37EA7" w:rsidRDefault="00D43148" w:rsidP="00D43148">
      <w:pPr>
        <w:pStyle w:val="HTML"/>
        <w:rPr>
          <w:rFonts w:ascii="Times New Roman" w:hAnsi="Times New Roman" w:cs="Times New Roman"/>
          <w:color w:val="1D1B11"/>
          <w:sz w:val="28"/>
          <w:szCs w:val="28"/>
        </w:rPr>
      </w:pPr>
    </w:p>
    <w:p w:rsidR="00D43148" w:rsidRPr="00C37EA7" w:rsidRDefault="00D43148" w:rsidP="00D43148">
      <w:pPr>
        <w:pStyle w:val="HTML"/>
        <w:rPr>
          <w:rFonts w:ascii="Times New Roman" w:hAnsi="Times New Roman" w:cs="Times New Roman"/>
          <w:color w:val="1D1B11"/>
          <w:sz w:val="28"/>
          <w:szCs w:val="28"/>
        </w:rPr>
      </w:pPr>
      <w:r w:rsidRPr="00C37EA7">
        <w:rPr>
          <w:rFonts w:ascii="Times New Roman" w:hAnsi="Times New Roman" w:cs="Times New Roman"/>
          <w:color w:val="1D1B11"/>
          <w:sz w:val="28"/>
          <w:szCs w:val="28"/>
        </w:rPr>
        <w:t xml:space="preserve">ИСХ. ОТ _____ </w:t>
      </w:r>
      <w:r w:rsidR="008B703B">
        <w:rPr>
          <w:rFonts w:ascii="Times New Roman" w:hAnsi="Times New Roman" w:cs="Times New Roman"/>
          <w:color w:val="1D1B11"/>
          <w:sz w:val="28"/>
          <w:szCs w:val="28"/>
        </w:rPr>
        <w:t>№</w:t>
      </w:r>
      <w:r w:rsidRPr="00C37EA7">
        <w:rPr>
          <w:rFonts w:ascii="Times New Roman" w:hAnsi="Times New Roman" w:cs="Times New Roman"/>
          <w:color w:val="1D1B11"/>
          <w:sz w:val="28"/>
          <w:szCs w:val="28"/>
        </w:rPr>
        <w:t xml:space="preserve"> _____</w:t>
      </w:r>
    </w:p>
    <w:p w:rsidR="00D43148" w:rsidRPr="00C37EA7" w:rsidRDefault="00D43148" w:rsidP="00D43148">
      <w:pPr>
        <w:pStyle w:val="HTML"/>
        <w:rPr>
          <w:rFonts w:ascii="Times New Roman" w:hAnsi="Times New Roman" w:cs="Times New Roman"/>
          <w:color w:val="1D1B11"/>
          <w:sz w:val="28"/>
          <w:szCs w:val="28"/>
        </w:rPr>
      </w:pPr>
    </w:p>
    <w:p w:rsidR="00C41664" w:rsidRPr="00C37EA7" w:rsidRDefault="00D43148" w:rsidP="00C41664">
      <w:pPr>
        <w:widowControl w:val="0"/>
        <w:tabs>
          <w:tab w:val="left" w:pos="142"/>
          <w:tab w:val="left" w:pos="284"/>
        </w:tabs>
        <w:autoSpaceDE w:val="0"/>
        <w:autoSpaceDN w:val="0"/>
        <w:adjustRightInd w:val="0"/>
        <w:ind w:firstLine="5245"/>
        <w:rPr>
          <w:bCs/>
          <w:color w:val="1D1B11"/>
        </w:rPr>
      </w:pPr>
      <w:r w:rsidRPr="00C37EA7">
        <w:rPr>
          <w:color w:val="1D1B11"/>
          <w:sz w:val="28"/>
          <w:szCs w:val="28"/>
        </w:rPr>
        <w:t>В</w:t>
      </w:r>
      <w:r w:rsidR="00C41664" w:rsidRPr="00C37EA7">
        <w:rPr>
          <w:bCs/>
          <w:color w:val="1D1B11"/>
        </w:rPr>
        <w:t xml:space="preserve"> администрацию</w:t>
      </w:r>
    </w:p>
    <w:p w:rsidR="00C41664" w:rsidRPr="00C37EA7" w:rsidRDefault="00C41664" w:rsidP="00C41664">
      <w:pPr>
        <w:widowControl w:val="0"/>
        <w:tabs>
          <w:tab w:val="left" w:pos="142"/>
          <w:tab w:val="left" w:pos="284"/>
        </w:tabs>
        <w:autoSpaceDE w:val="0"/>
        <w:autoSpaceDN w:val="0"/>
        <w:adjustRightInd w:val="0"/>
        <w:ind w:firstLine="5245"/>
        <w:rPr>
          <w:color w:val="1D1B11"/>
          <w:sz w:val="28"/>
          <w:szCs w:val="28"/>
        </w:rPr>
      </w:pPr>
      <w:r w:rsidRPr="00C37EA7">
        <w:rPr>
          <w:bCs/>
          <w:color w:val="1D1B11"/>
        </w:rPr>
        <w:t>муниципального образования</w:t>
      </w:r>
    </w:p>
    <w:p w:rsidR="00D43148" w:rsidRPr="00C37EA7" w:rsidRDefault="00D43148" w:rsidP="00C41664">
      <w:pPr>
        <w:widowControl w:val="0"/>
        <w:tabs>
          <w:tab w:val="left" w:pos="142"/>
          <w:tab w:val="left" w:pos="284"/>
        </w:tabs>
        <w:autoSpaceDE w:val="0"/>
        <w:autoSpaceDN w:val="0"/>
        <w:adjustRightInd w:val="0"/>
        <w:ind w:firstLine="5245"/>
        <w:rPr>
          <w:b/>
          <w:bCs/>
          <w:color w:val="1D1B11"/>
        </w:rPr>
      </w:pPr>
      <w:r w:rsidRPr="00C37EA7">
        <w:rPr>
          <w:color w:val="1D1B11"/>
          <w:sz w:val="28"/>
          <w:szCs w:val="28"/>
        </w:rPr>
        <w:t>_____________________</w:t>
      </w:r>
    </w:p>
    <w:p w:rsidR="00D43148" w:rsidRPr="00C37EA7" w:rsidRDefault="00D43148" w:rsidP="00D43148">
      <w:pPr>
        <w:pStyle w:val="HTML"/>
        <w:rPr>
          <w:rFonts w:ascii="Times New Roman" w:hAnsi="Times New Roman" w:cs="Times New Roman"/>
          <w:color w:val="1D1B11"/>
          <w:sz w:val="28"/>
          <w:szCs w:val="28"/>
        </w:rPr>
      </w:pPr>
    </w:p>
    <w:p w:rsidR="00D43148" w:rsidRPr="00C37EA7" w:rsidRDefault="00D43148" w:rsidP="00D43148">
      <w:pPr>
        <w:pStyle w:val="HTML"/>
        <w:jc w:val="center"/>
        <w:rPr>
          <w:rFonts w:ascii="Times New Roman" w:hAnsi="Times New Roman" w:cs="Times New Roman"/>
          <w:color w:val="1D1B11"/>
          <w:sz w:val="28"/>
          <w:szCs w:val="28"/>
        </w:rPr>
      </w:pPr>
    </w:p>
    <w:p w:rsidR="00D43148" w:rsidRPr="00C37EA7" w:rsidRDefault="00D43148" w:rsidP="00D43148">
      <w:pPr>
        <w:pStyle w:val="HTML"/>
        <w:jc w:val="center"/>
        <w:rPr>
          <w:rFonts w:ascii="Times New Roman" w:hAnsi="Times New Roman" w:cs="Times New Roman"/>
          <w:color w:val="1D1B11"/>
          <w:sz w:val="24"/>
          <w:szCs w:val="24"/>
        </w:rPr>
      </w:pPr>
      <w:r w:rsidRPr="00C37EA7">
        <w:rPr>
          <w:rFonts w:ascii="Times New Roman" w:hAnsi="Times New Roman" w:cs="Times New Roman"/>
          <w:color w:val="1D1B11"/>
          <w:sz w:val="24"/>
          <w:szCs w:val="24"/>
        </w:rPr>
        <w:t>ЖАЛОБА</w:t>
      </w:r>
    </w:p>
    <w:p w:rsidR="00D43148" w:rsidRPr="00C37EA7" w:rsidRDefault="00D43148" w:rsidP="00D43148">
      <w:pPr>
        <w:pStyle w:val="HTML"/>
        <w:jc w:val="center"/>
        <w:rPr>
          <w:rFonts w:ascii="Times New Roman" w:hAnsi="Times New Roman" w:cs="Times New Roman"/>
          <w:color w:val="1D1B11"/>
          <w:sz w:val="24"/>
          <w:szCs w:val="24"/>
        </w:rPr>
      </w:pP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 xml:space="preserve">    Полное   наименование   юридического   лица,   Ф.И.О.   индивидуального</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предпринимателя, Ф.И.О. гражданина:</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__________________________________________________________________</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 xml:space="preserve">   (местонахождение юридического лица, индивидуального предпринимателя,</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 xml:space="preserve">                      гражданина (фактический адрес)</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__________________________________________________________________</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__________________________________________________________________</w:t>
      </w:r>
    </w:p>
    <w:p w:rsidR="00D43148" w:rsidRPr="00C37EA7" w:rsidRDefault="00D43148" w:rsidP="00D43148">
      <w:pPr>
        <w:pStyle w:val="HTML"/>
        <w:rPr>
          <w:rFonts w:ascii="Times New Roman" w:hAnsi="Times New Roman" w:cs="Times New Roman"/>
          <w:color w:val="1D1B11"/>
          <w:sz w:val="24"/>
          <w:szCs w:val="24"/>
        </w:rPr>
      </w:pP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 xml:space="preserve">Телефон, адрес электронной почты, ИНН, КПП </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__________________________________________________________________</w:t>
      </w:r>
    </w:p>
    <w:p w:rsidR="00D43148" w:rsidRPr="00C37EA7" w:rsidRDefault="00D43148" w:rsidP="00D43148">
      <w:pPr>
        <w:pStyle w:val="HTML"/>
        <w:rPr>
          <w:rFonts w:ascii="Times New Roman" w:hAnsi="Times New Roman" w:cs="Times New Roman"/>
          <w:color w:val="1D1B11"/>
          <w:sz w:val="24"/>
          <w:szCs w:val="24"/>
        </w:rPr>
      </w:pP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Ф.И.О. руководителя юридического лица ______________________________</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на действия (бездействие), решение: ___________________________________</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__________________________________________________________________</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 xml:space="preserve">    Наименование органа или должность, Ф.И.О. должностного лица органа,</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 xml:space="preserve">           решение, действие (бездействие) которого обжалуется:</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__________________________________________________________________</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Существо жалобы: _________________________________________________</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__________________________________________________________________</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 xml:space="preserve">   Краткое изложение обжалуемых решений, действий (бездействия), указать</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 xml:space="preserve">   основания, по которым лицо, подающее жалобу, не согласно с вынесенным</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решением, действием (бездействием), со ссылками на пункты административного</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 xml:space="preserve">                         регламента, нормы законы</w:t>
      </w: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___________________________________________________________________</w:t>
      </w:r>
    </w:p>
    <w:p w:rsidR="00D43148" w:rsidRPr="00C37EA7" w:rsidRDefault="00D43148" w:rsidP="00D43148">
      <w:pPr>
        <w:pStyle w:val="HTML"/>
        <w:rPr>
          <w:rFonts w:ascii="Times New Roman" w:hAnsi="Times New Roman" w:cs="Times New Roman"/>
          <w:color w:val="1D1B11"/>
          <w:sz w:val="24"/>
          <w:szCs w:val="24"/>
        </w:rPr>
      </w:pP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Перечень прилагаемых документов:</w:t>
      </w:r>
    </w:p>
    <w:p w:rsidR="00D43148" w:rsidRPr="00C37EA7" w:rsidRDefault="00D43148" w:rsidP="00D43148">
      <w:pPr>
        <w:pStyle w:val="HTML"/>
        <w:rPr>
          <w:rFonts w:ascii="Times New Roman" w:hAnsi="Times New Roman" w:cs="Times New Roman"/>
          <w:color w:val="1D1B11"/>
          <w:sz w:val="24"/>
          <w:szCs w:val="24"/>
        </w:rPr>
      </w:pPr>
    </w:p>
    <w:p w:rsidR="00D43148" w:rsidRPr="00C37EA7" w:rsidRDefault="00D43148" w:rsidP="00D43148">
      <w:pPr>
        <w:pStyle w:val="HTML"/>
        <w:rPr>
          <w:rFonts w:ascii="Times New Roman" w:hAnsi="Times New Roman" w:cs="Times New Roman"/>
          <w:color w:val="1D1B11"/>
          <w:sz w:val="24"/>
          <w:szCs w:val="24"/>
        </w:rPr>
      </w:pPr>
    </w:p>
    <w:p w:rsidR="00D43148" w:rsidRPr="00C37EA7" w:rsidRDefault="00D43148" w:rsidP="00D43148">
      <w:pPr>
        <w:pStyle w:val="HTML"/>
        <w:rPr>
          <w:rFonts w:ascii="Times New Roman" w:hAnsi="Times New Roman" w:cs="Times New Roman"/>
          <w:color w:val="1D1B11"/>
          <w:sz w:val="24"/>
          <w:szCs w:val="24"/>
        </w:rPr>
      </w:pP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М.П. ___________</w:t>
      </w:r>
    </w:p>
    <w:p w:rsidR="00D43148" w:rsidRPr="00C37EA7" w:rsidRDefault="00D43148" w:rsidP="00D43148">
      <w:pPr>
        <w:pStyle w:val="HTML"/>
        <w:rPr>
          <w:rFonts w:ascii="Times New Roman" w:hAnsi="Times New Roman" w:cs="Times New Roman"/>
          <w:color w:val="1D1B11"/>
          <w:sz w:val="24"/>
          <w:szCs w:val="24"/>
        </w:rPr>
      </w:pPr>
    </w:p>
    <w:p w:rsidR="00D43148" w:rsidRPr="00C37EA7" w:rsidRDefault="00D43148" w:rsidP="00D43148">
      <w:pPr>
        <w:pStyle w:val="HTML"/>
        <w:rPr>
          <w:rFonts w:ascii="Times New Roman" w:hAnsi="Times New Roman" w:cs="Times New Roman"/>
          <w:color w:val="1D1B11"/>
          <w:sz w:val="24"/>
          <w:szCs w:val="24"/>
        </w:rPr>
      </w:pPr>
    </w:p>
    <w:p w:rsidR="00D43148" w:rsidRPr="00C37EA7" w:rsidRDefault="00D43148" w:rsidP="00D43148">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Подпись руководителя юридического лица,</w:t>
      </w:r>
    </w:p>
    <w:p w:rsidR="00206EAB" w:rsidRPr="0000697C" w:rsidRDefault="00D43148" w:rsidP="0000697C">
      <w:pPr>
        <w:pStyle w:val="HTML"/>
        <w:rPr>
          <w:rFonts w:ascii="Times New Roman" w:hAnsi="Times New Roman" w:cs="Times New Roman"/>
          <w:color w:val="1D1B11"/>
          <w:sz w:val="24"/>
          <w:szCs w:val="24"/>
        </w:rPr>
      </w:pPr>
      <w:r w:rsidRPr="00C37EA7">
        <w:rPr>
          <w:rFonts w:ascii="Times New Roman" w:hAnsi="Times New Roman" w:cs="Times New Roman"/>
          <w:color w:val="1D1B11"/>
          <w:sz w:val="24"/>
          <w:szCs w:val="24"/>
        </w:rPr>
        <w:t>индивидуального предпринимателя, гражданина</w:t>
      </w:r>
    </w:p>
    <w:sectPr w:rsidR="00206EAB" w:rsidRPr="0000697C" w:rsidSect="00842A4D">
      <w:headerReference w:type="even" r:id="rId25"/>
      <w:headerReference w:type="default" r:id="rId26"/>
      <w:pgSz w:w="11906" w:h="16838"/>
      <w:pgMar w:top="1134" w:right="850" w:bottom="54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21A" w:rsidRDefault="0018321A">
      <w:r>
        <w:separator/>
      </w:r>
    </w:p>
  </w:endnote>
  <w:endnote w:type="continuationSeparator" w:id="0">
    <w:p w:rsidR="0018321A" w:rsidRDefault="00183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21A" w:rsidRDefault="0018321A">
      <w:r>
        <w:separator/>
      </w:r>
    </w:p>
  </w:footnote>
  <w:footnote w:type="continuationSeparator" w:id="0">
    <w:p w:rsidR="0018321A" w:rsidRDefault="001832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FCC" w:rsidRDefault="00081FCC"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081FCC" w:rsidRDefault="00081FCC"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FCC" w:rsidRDefault="00081FCC" w:rsidP="002072F2">
    <w:pPr>
      <w:pStyle w:val="a6"/>
      <w:framePr w:wrap="around" w:vAnchor="text" w:hAnchor="page" w:x="10944" w:y="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2"/>
  </w:num>
  <w:num w:numId="2">
    <w:abstractNumId w:val="5"/>
  </w:num>
  <w:num w:numId="3">
    <w:abstractNumId w:val="12"/>
  </w:num>
  <w:num w:numId="4">
    <w:abstractNumId w:val="3"/>
  </w:num>
  <w:num w:numId="5">
    <w:abstractNumId w:val="4"/>
  </w:num>
  <w:num w:numId="6">
    <w:abstractNumId w:val="19"/>
  </w:num>
  <w:num w:numId="7">
    <w:abstractNumId w:val="8"/>
  </w:num>
  <w:num w:numId="8">
    <w:abstractNumId w:val="10"/>
  </w:num>
  <w:num w:numId="9">
    <w:abstractNumId w:val="17"/>
  </w:num>
  <w:num w:numId="10">
    <w:abstractNumId w:val="18"/>
  </w:num>
  <w:num w:numId="11">
    <w:abstractNumId w:val="6"/>
  </w:num>
  <w:num w:numId="12">
    <w:abstractNumId w:val="13"/>
  </w:num>
  <w:num w:numId="13">
    <w:abstractNumId w:val="15"/>
  </w:num>
  <w:num w:numId="14">
    <w:abstractNumId w:val="0"/>
  </w:num>
  <w:num w:numId="15">
    <w:abstractNumId w:val="11"/>
  </w:num>
  <w:num w:numId="16">
    <w:abstractNumId w:val="16"/>
  </w:num>
  <w:num w:numId="17">
    <w:abstractNumId w:val="14"/>
  </w:num>
  <w:num w:numId="18">
    <w:abstractNumId w:val="9"/>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5C69"/>
    <w:rsid w:val="0000697C"/>
    <w:rsid w:val="00010AB5"/>
    <w:rsid w:val="0001670F"/>
    <w:rsid w:val="000178B4"/>
    <w:rsid w:val="0004058A"/>
    <w:rsid w:val="000422AB"/>
    <w:rsid w:val="000552C6"/>
    <w:rsid w:val="00056254"/>
    <w:rsid w:val="00061D7C"/>
    <w:rsid w:val="000635C9"/>
    <w:rsid w:val="000660CE"/>
    <w:rsid w:val="00066E75"/>
    <w:rsid w:val="0007456E"/>
    <w:rsid w:val="000757C2"/>
    <w:rsid w:val="0007607B"/>
    <w:rsid w:val="00077FDA"/>
    <w:rsid w:val="00081FCC"/>
    <w:rsid w:val="0008312D"/>
    <w:rsid w:val="000902E2"/>
    <w:rsid w:val="0009038D"/>
    <w:rsid w:val="00091260"/>
    <w:rsid w:val="00097D4D"/>
    <w:rsid w:val="000A1B2C"/>
    <w:rsid w:val="000A39A4"/>
    <w:rsid w:val="000B1A14"/>
    <w:rsid w:val="000B31E9"/>
    <w:rsid w:val="000B3BCB"/>
    <w:rsid w:val="000C373C"/>
    <w:rsid w:val="000C4BA0"/>
    <w:rsid w:val="000D1869"/>
    <w:rsid w:val="000D4049"/>
    <w:rsid w:val="000D420C"/>
    <w:rsid w:val="000D464F"/>
    <w:rsid w:val="000D5777"/>
    <w:rsid w:val="000D5FFF"/>
    <w:rsid w:val="000D7517"/>
    <w:rsid w:val="000E0A9D"/>
    <w:rsid w:val="000E3A93"/>
    <w:rsid w:val="000E5B64"/>
    <w:rsid w:val="000F4A2D"/>
    <w:rsid w:val="000F545E"/>
    <w:rsid w:val="000F6D2C"/>
    <w:rsid w:val="001027E2"/>
    <w:rsid w:val="001059AD"/>
    <w:rsid w:val="0010721E"/>
    <w:rsid w:val="001121E5"/>
    <w:rsid w:val="00115181"/>
    <w:rsid w:val="00120548"/>
    <w:rsid w:val="00124093"/>
    <w:rsid w:val="001327CE"/>
    <w:rsid w:val="00132BEA"/>
    <w:rsid w:val="00142181"/>
    <w:rsid w:val="00144B56"/>
    <w:rsid w:val="00144D3A"/>
    <w:rsid w:val="001554E8"/>
    <w:rsid w:val="00161A6B"/>
    <w:rsid w:val="00161D1B"/>
    <w:rsid w:val="0017102C"/>
    <w:rsid w:val="00172BB5"/>
    <w:rsid w:val="0018321A"/>
    <w:rsid w:val="001832F4"/>
    <w:rsid w:val="00184BC6"/>
    <w:rsid w:val="00190792"/>
    <w:rsid w:val="001945D9"/>
    <w:rsid w:val="0019510F"/>
    <w:rsid w:val="00195AEA"/>
    <w:rsid w:val="001B17D7"/>
    <w:rsid w:val="001B3920"/>
    <w:rsid w:val="001B6A9C"/>
    <w:rsid w:val="001C0F69"/>
    <w:rsid w:val="001C3455"/>
    <w:rsid w:val="001C5D0F"/>
    <w:rsid w:val="001C62CB"/>
    <w:rsid w:val="001D00F8"/>
    <w:rsid w:val="001D3EAF"/>
    <w:rsid w:val="001D5AC0"/>
    <w:rsid w:val="001E7624"/>
    <w:rsid w:val="001E77D6"/>
    <w:rsid w:val="001F6A39"/>
    <w:rsid w:val="001F7866"/>
    <w:rsid w:val="001F7A64"/>
    <w:rsid w:val="0020038A"/>
    <w:rsid w:val="002008A0"/>
    <w:rsid w:val="0020208C"/>
    <w:rsid w:val="00206EAB"/>
    <w:rsid w:val="0020703D"/>
    <w:rsid w:val="002072F2"/>
    <w:rsid w:val="00210675"/>
    <w:rsid w:val="002116BB"/>
    <w:rsid w:val="0021236F"/>
    <w:rsid w:val="002129CC"/>
    <w:rsid w:val="00213D99"/>
    <w:rsid w:val="002154B7"/>
    <w:rsid w:val="00216709"/>
    <w:rsid w:val="00216BB6"/>
    <w:rsid w:val="00217178"/>
    <w:rsid w:val="00217DB8"/>
    <w:rsid w:val="002225A8"/>
    <w:rsid w:val="00222C86"/>
    <w:rsid w:val="00223507"/>
    <w:rsid w:val="00224815"/>
    <w:rsid w:val="00224B8F"/>
    <w:rsid w:val="00224B99"/>
    <w:rsid w:val="002262AA"/>
    <w:rsid w:val="00226EE8"/>
    <w:rsid w:val="0023307F"/>
    <w:rsid w:val="00233127"/>
    <w:rsid w:val="002445D3"/>
    <w:rsid w:val="0024496A"/>
    <w:rsid w:val="002458DA"/>
    <w:rsid w:val="00246C20"/>
    <w:rsid w:val="00251F33"/>
    <w:rsid w:val="00252581"/>
    <w:rsid w:val="00261FF3"/>
    <w:rsid w:val="00262695"/>
    <w:rsid w:val="00267DA2"/>
    <w:rsid w:val="00270338"/>
    <w:rsid w:val="00273E07"/>
    <w:rsid w:val="00277374"/>
    <w:rsid w:val="00280D9B"/>
    <w:rsid w:val="00281836"/>
    <w:rsid w:val="002842FA"/>
    <w:rsid w:val="0028576C"/>
    <w:rsid w:val="00287474"/>
    <w:rsid w:val="00287577"/>
    <w:rsid w:val="0029249F"/>
    <w:rsid w:val="00293FB2"/>
    <w:rsid w:val="002A5726"/>
    <w:rsid w:val="002B0869"/>
    <w:rsid w:val="002B2515"/>
    <w:rsid w:val="002C0027"/>
    <w:rsid w:val="002C52FB"/>
    <w:rsid w:val="002D6D40"/>
    <w:rsid w:val="002E4A5A"/>
    <w:rsid w:val="002E4C29"/>
    <w:rsid w:val="002E526D"/>
    <w:rsid w:val="002F3658"/>
    <w:rsid w:val="002F4630"/>
    <w:rsid w:val="002F47B8"/>
    <w:rsid w:val="002F676C"/>
    <w:rsid w:val="002F6A0F"/>
    <w:rsid w:val="00304310"/>
    <w:rsid w:val="0031178E"/>
    <w:rsid w:val="00312CBC"/>
    <w:rsid w:val="00316E7A"/>
    <w:rsid w:val="003214D6"/>
    <w:rsid w:val="00323134"/>
    <w:rsid w:val="00330F6A"/>
    <w:rsid w:val="003344F9"/>
    <w:rsid w:val="00340D47"/>
    <w:rsid w:val="00345FD6"/>
    <w:rsid w:val="003515BA"/>
    <w:rsid w:val="003530B4"/>
    <w:rsid w:val="003635CB"/>
    <w:rsid w:val="00365C6A"/>
    <w:rsid w:val="00367F94"/>
    <w:rsid w:val="003704AE"/>
    <w:rsid w:val="00371378"/>
    <w:rsid w:val="0037510E"/>
    <w:rsid w:val="00377480"/>
    <w:rsid w:val="003777B6"/>
    <w:rsid w:val="00382B1C"/>
    <w:rsid w:val="00383071"/>
    <w:rsid w:val="003901EC"/>
    <w:rsid w:val="00396A54"/>
    <w:rsid w:val="003A6FA4"/>
    <w:rsid w:val="003B1C2E"/>
    <w:rsid w:val="003C3814"/>
    <w:rsid w:val="003D0669"/>
    <w:rsid w:val="003D2459"/>
    <w:rsid w:val="003D596A"/>
    <w:rsid w:val="003D6526"/>
    <w:rsid w:val="003D753F"/>
    <w:rsid w:val="003E051B"/>
    <w:rsid w:val="003E2246"/>
    <w:rsid w:val="003E29EA"/>
    <w:rsid w:val="003E3728"/>
    <w:rsid w:val="003E3EB9"/>
    <w:rsid w:val="003E7485"/>
    <w:rsid w:val="003F7475"/>
    <w:rsid w:val="004044FD"/>
    <w:rsid w:val="00407735"/>
    <w:rsid w:val="004123B1"/>
    <w:rsid w:val="00417A03"/>
    <w:rsid w:val="00425B66"/>
    <w:rsid w:val="004271CD"/>
    <w:rsid w:val="0043031F"/>
    <w:rsid w:val="00433202"/>
    <w:rsid w:val="00434A99"/>
    <w:rsid w:val="00440F80"/>
    <w:rsid w:val="0044466E"/>
    <w:rsid w:val="00446309"/>
    <w:rsid w:val="00453202"/>
    <w:rsid w:val="004537A9"/>
    <w:rsid w:val="00453EFB"/>
    <w:rsid w:val="0046003B"/>
    <w:rsid w:val="00460453"/>
    <w:rsid w:val="00462CC9"/>
    <w:rsid w:val="00465302"/>
    <w:rsid w:val="00470683"/>
    <w:rsid w:val="00470CB2"/>
    <w:rsid w:val="00472D46"/>
    <w:rsid w:val="00473ADC"/>
    <w:rsid w:val="004866D1"/>
    <w:rsid w:val="00495E5C"/>
    <w:rsid w:val="004A3BF1"/>
    <w:rsid w:val="004A3F59"/>
    <w:rsid w:val="004A53F9"/>
    <w:rsid w:val="004A66B2"/>
    <w:rsid w:val="004B1520"/>
    <w:rsid w:val="004B57BA"/>
    <w:rsid w:val="004C148F"/>
    <w:rsid w:val="004C431B"/>
    <w:rsid w:val="004C779D"/>
    <w:rsid w:val="004C7898"/>
    <w:rsid w:val="004D15FB"/>
    <w:rsid w:val="004D48A4"/>
    <w:rsid w:val="004D6F46"/>
    <w:rsid w:val="004E14FB"/>
    <w:rsid w:val="004E161C"/>
    <w:rsid w:val="005058F6"/>
    <w:rsid w:val="00506061"/>
    <w:rsid w:val="00506997"/>
    <w:rsid w:val="005102E4"/>
    <w:rsid w:val="00517A90"/>
    <w:rsid w:val="00523CA1"/>
    <w:rsid w:val="00523DFC"/>
    <w:rsid w:val="005259C0"/>
    <w:rsid w:val="00527002"/>
    <w:rsid w:val="0053064F"/>
    <w:rsid w:val="00534CA1"/>
    <w:rsid w:val="00537F1F"/>
    <w:rsid w:val="0054092F"/>
    <w:rsid w:val="00542E25"/>
    <w:rsid w:val="005430D5"/>
    <w:rsid w:val="0054352C"/>
    <w:rsid w:val="00545794"/>
    <w:rsid w:val="00560AD6"/>
    <w:rsid w:val="00560F88"/>
    <w:rsid w:val="00571522"/>
    <w:rsid w:val="00574D5E"/>
    <w:rsid w:val="00576DCE"/>
    <w:rsid w:val="00577720"/>
    <w:rsid w:val="005779EA"/>
    <w:rsid w:val="0058019E"/>
    <w:rsid w:val="00581EFA"/>
    <w:rsid w:val="005820F6"/>
    <w:rsid w:val="0058248D"/>
    <w:rsid w:val="00586C4F"/>
    <w:rsid w:val="0059092D"/>
    <w:rsid w:val="005923BA"/>
    <w:rsid w:val="00592F50"/>
    <w:rsid w:val="00592FA3"/>
    <w:rsid w:val="00594874"/>
    <w:rsid w:val="00597ABC"/>
    <w:rsid w:val="005A148A"/>
    <w:rsid w:val="005A31BB"/>
    <w:rsid w:val="005A376D"/>
    <w:rsid w:val="005A3A75"/>
    <w:rsid w:val="005A48F9"/>
    <w:rsid w:val="005C1AFD"/>
    <w:rsid w:val="005C1E53"/>
    <w:rsid w:val="005D7DE8"/>
    <w:rsid w:val="005E1B49"/>
    <w:rsid w:val="005E1E03"/>
    <w:rsid w:val="005E2782"/>
    <w:rsid w:val="005E2D2D"/>
    <w:rsid w:val="005E3293"/>
    <w:rsid w:val="005E4148"/>
    <w:rsid w:val="005E4268"/>
    <w:rsid w:val="005E6AB8"/>
    <w:rsid w:val="005F1097"/>
    <w:rsid w:val="005F3B7E"/>
    <w:rsid w:val="005F7A9D"/>
    <w:rsid w:val="00602B27"/>
    <w:rsid w:val="00610E16"/>
    <w:rsid w:val="00612943"/>
    <w:rsid w:val="0061369D"/>
    <w:rsid w:val="00625B81"/>
    <w:rsid w:val="00632EE1"/>
    <w:rsid w:val="00640B71"/>
    <w:rsid w:val="00645341"/>
    <w:rsid w:val="00650F62"/>
    <w:rsid w:val="0065479A"/>
    <w:rsid w:val="006566CB"/>
    <w:rsid w:val="00661B21"/>
    <w:rsid w:val="00664044"/>
    <w:rsid w:val="0067663E"/>
    <w:rsid w:val="00686EEC"/>
    <w:rsid w:val="00694A21"/>
    <w:rsid w:val="006955E8"/>
    <w:rsid w:val="00695D69"/>
    <w:rsid w:val="00696B07"/>
    <w:rsid w:val="006A0CF2"/>
    <w:rsid w:val="006A229A"/>
    <w:rsid w:val="006A38FA"/>
    <w:rsid w:val="006A4455"/>
    <w:rsid w:val="006B1751"/>
    <w:rsid w:val="006B17AE"/>
    <w:rsid w:val="006B2F74"/>
    <w:rsid w:val="006B3398"/>
    <w:rsid w:val="006B33DB"/>
    <w:rsid w:val="006B43D2"/>
    <w:rsid w:val="006B79C9"/>
    <w:rsid w:val="006C3DA5"/>
    <w:rsid w:val="006C5A2A"/>
    <w:rsid w:val="006C5DE0"/>
    <w:rsid w:val="006D578A"/>
    <w:rsid w:val="006E06F2"/>
    <w:rsid w:val="006E1CCF"/>
    <w:rsid w:val="006E33B4"/>
    <w:rsid w:val="006E68FB"/>
    <w:rsid w:val="006F3956"/>
    <w:rsid w:val="006F45FA"/>
    <w:rsid w:val="0071447F"/>
    <w:rsid w:val="00715C90"/>
    <w:rsid w:val="007204E4"/>
    <w:rsid w:val="007228B8"/>
    <w:rsid w:val="0072348E"/>
    <w:rsid w:val="00726C6C"/>
    <w:rsid w:val="007311C7"/>
    <w:rsid w:val="00732DCF"/>
    <w:rsid w:val="0073675C"/>
    <w:rsid w:val="00744C45"/>
    <w:rsid w:val="00745A60"/>
    <w:rsid w:val="007556FC"/>
    <w:rsid w:val="00762573"/>
    <w:rsid w:val="00762B7E"/>
    <w:rsid w:val="00762E62"/>
    <w:rsid w:val="007638FE"/>
    <w:rsid w:val="00764BCF"/>
    <w:rsid w:val="00764D75"/>
    <w:rsid w:val="00767819"/>
    <w:rsid w:val="0077230A"/>
    <w:rsid w:val="007763D7"/>
    <w:rsid w:val="007768FD"/>
    <w:rsid w:val="007776E4"/>
    <w:rsid w:val="0078076F"/>
    <w:rsid w:val="0078248A"/>
    <w:rsid w:val="00782961"/>
    <w:rsid w:val="00782F89"/>
    <w:rsid w:val="0079282B"/>
    <w:rsid w:val="007935E7"/>
    <w:rsid w:val="007A011D"/>
    <w:rsid w:val="007A3D9C"/>
    <w:rsid w:val="007C54A3"/>
    <w:rsid w:val="007C59C2"/>
    <w:rsid w:val="007D210D"/>
    <w:rsid w:val="007D4994"/>
    <w:rsid w:val="007D78C6"/>
    <w:rsid w:val="007E5822"/>
    <w:rsid w:val="007E5A11"/>
    <w:rsid w:val="007E611D"/>
    <w:rsid w:val="007E66AB"/>
    <w:rsid w:val="007F017D"/>
    <w:rsid w:val="007F4052"/>
    <w:rsid w:val="007F4B7B"/>
    <w:rsid w:val="008063D4"/>
    <w:rsid w:val="00806A64"/>
    <w:rsid w:val="00806D4D"/>
    <w:rsid w:val="00807540"/>
    <w:rsid w:val="008075ED"/>
    <w:rsid w:val="008159CE"/>
    <w:rsid w:val="00820319"/>
    <w:rsid w:val="008204F9"/>
    <w:rsid w:val="00821924"/>
    <w:rsid w:val="00825FA0"/>
    <w:rsid w:val="0082620F"/>
    <w:rsid w:val="00826344"/>
    <w:rsid w:val="00827D88"/>
    <w:rsid w:val="00830DCA"/>
    <w:rsid w:val="008339F5"/>
    <w:rsid w:val="00835942"/>
    <w:rsid w:val="00837180"/>
    <w:rsid w:val="00840171"/>
    <w:rsid w:val="0084258A"/>
    <w:rsid w:val="00842A4D"/>
    <w:rsid w:val="00842D3C"/>
    <w:rsid w:val="0084386A"/>
    <w:rsid w:val="00845042"/>
    <w:rsid w:val="00845FFE"/>
    <w:rsid w:val="00856815"/>
    <w:rsid w:val="008604DC"/>
    <w:rsid w:val="008609BD"/>
    <w:rsid w:val="00861A13"/>
    <w:rsid w:val="00870ADF"/>
    <w:rsid w:val="00871DE5"/>
    <w:rsid w:val="00872F62"/>
    <w:rsid w:val="0089293C"/>
    <w:rsid w:val="0089503A"/>
    <w:rsid w:val="00895E77"/>
    <w:rsid w:val="008A0F50"/>
    <w:rsid w:val="008A23CF"/>
    <w:rsid w:val="008A5AA5"/>
    <w:rsid w:val="008A5C8B"/>
    <w:rsid w:val="008A7AA9"/>
    <w:rsid w:val="008B703B"/>
    <w:rsid w:val="008C01FC"/>
    <w:rsid w:val="008C260B"/>
    <w:rsid w:val="008C397B"/>
    <w:rsid w:val="008D39AB"/>
    <w:rsid w:val="008D3B46"/>
    <w:rsid w:val="008E231B"/>
    <w:rsid w:val="008E353A"/>
    <w:rsid w:val="008F0DD5"/>
    <w:rsid w:val="008F44CA"/>
    <w:rsid w:val="008F45CD"/>
    <w:rsid w:val="008F4A10"/>
    <w:rsid w:val="008F5A3F"/>
    <w:rsid w:val="00901B96"/>
    <w:rsid w:val="00904FE5"/>
    <w:rsid w:val="00910A2B"/>
    <w:rsid w:val="00910C6E"/>
    <w:rsid w:val="00913FB1"/>
    <w:rsid w:val="00917D54"/>
    <w:rsid w:val="0092155B"/>
    <w:rsid w:val="00921778"/>
    <w:rsid w:val="009254A7"/>
    <w:rsid w:val="00926EA6"/>
    <w:rsid w:val="00930225"/>
    <w:rsid w:val="00932F3A"/>
    <w:rsid w:val="009369B6"/>
    <w:rsid w:val="00940A13"/>
    <w:rsid w:val="00946699"/>
    <w:rsid w:val="00946FFC"/>
    <w:rsid w:val="009507A6"/>
    <w:rsid w:val="00950DDC"/>
    <w:rsid w:val="00956F7E"/>
    <w:rsid w:val="009578F0"/>
    <w:rsid w:val="00960DA6"/>
    <w:rsid w:val="00963340"/>
    <w:rsid w:val="0096667A"/>
    <w:rsid w:val="0096772B"/>
    <w:rsid w:val="009701F2"/>
    <w:rsid w:val="0097071C"/>
    <w:rsid w:val="0097173C"/>
    <w:rsid w:val="009719E7"/>
    <w:rsid w:val="009749AE"/>
    <w:rsid w:val="00980B88"/>
    <w:rsid w:val="00985E53"/>
    <w:rsid w:val="00991208"/>
    <w:rsid w:val="0099413D"/>
    <w:rsid w:val="009A1B4D"/>
    <w:rsid w:val="009A518C"/>
    <w:rsid w:val="009B101F"/>
    <w:rsid w:val="009C235D"/>
    <w:rsid w:val="009C32D6"/>
    <w:rsid w:val="009C35C3"/>
    <w:rsid w:val="009C4391"/>
    <w:rsid w:val="009C539C"/>
    <w:rsid w:val="009D0BF6"/>
    <w:rsid w:val="009D7EC0"/>
    <w:rsid w:val="009E5FD6"/>
    <w:rsid w:val="009F503A"/>
    <w:rsid w:val="009F50C4"/>
    <w:rsid w:val="00A017CD"/>
    <w:rsid w:val="00A028F6"/>
    <w:rsid w:val="00A05C39"/>
    <w:rsid w:val="00A11409"/>
    <w:rsid w:val="00A21774"/>
    <w:rsid w:val="00A219A3"/>
    <w:rsid w:val="00A24DDE"/>
    <w:rsid w:val="00A3375C"/>
    <w:rsid w:val="00A353B4"/>
    <w:rsid w:val="00A43ABF"/>
    <w:rsid w:val="00A46B8D"/>
    <w:rsid w:val="00A51074"/>
    <w:rsid w:val="00A51DE1"/>
    <w:rsid w:val="00A5292F"/>
    <w:rsid w:val="00A537FD"/>
    <w:rsid w:val="00A54BAB"/>
    <w:rsid w:val="00A54BD8"/>
    <w:rsid w:val="00A60B50"/>
    <w:rsid w:val="00A615D5"/>
    <w:rsid w:val="00A624D5"/>
    <w:rsid w:val="00A65C0C"/>
    <w:rsid w:val="00A6761B"/>
    <w:rsid w:val="00A767EA"/>
    <w:rsid w:val="00A81D67"/>
    <w:rsid w:val="00A848B2"/>
    <w:rsid w:val="00A86155"/>
    <w:rsid w:val="00A86FE0"/>
    <w:rsid w:val="00A94BE8"/>
    <w:rsid w:val="00A95029"/>
    <w:rsid w:val="00AA1B1A"/>
    <w:rsid w:val="00AA2BDD"/>
    <w:rsid w:val="00AA2EEA"/>
    <w:rsid w:val="00AA6ED5"/>
    <w:rsid w:val="00AB50AD"/>
    <w:rsid w:val="00AB6A60"/>
    <w:rsid w:val="00AC194C"/>
    <w:rsid w:val="00AC2DA0"/>
    <w:rsid w:val="00AD3F89"/>
    <w:rsid w:val="00AD538F"/>
    <w:rsid w:val="00AD785F"/>
    <w:rsid w:val="00AE1D08"/>
    <w:rsid w:val="00AE1E92"/>
    <w:rsid w:val="00AE615B"/>
    <w:rsid w:val="00AF371B"/>
    <w:rsid w:val="00AF45D1"/>
    <w:rsid w:val="00B22ED0"/>
    <w:rsid w:val="00B236C4"/>
    <w:rsid w:val="00B3618C"/>
    <w:rsid w:val="00B37283"/>
    <w:rsid w:val="00B37CA8"/>
    <w:rsid w:val="00B4466B"/>
    <w:rsid w:val="00B45B74"/>
    <w:rsid w:val="00B51F65"/>
    <w:rsid w:val="00B54A2F"/>
    <w:rsid w:val="00B55CC0"/>
    <w:rsid w:val="00B55D0F"/>
    <w:rsid w:val="00B6396D"/>
    <w:rsid w:val="00B64C47"/>
    <w:rsid w:val="00B65B03"/>
    <w:rsid w:val="00B76C70"/>
    <w:rsid w:val="00B8025B"/>
    <w:rsid w:val="00B83CB0"/>
    <w:rsid w:val="00B871EC"/>
    <w:rsid w:val="00B87955"/>
    <w:rsid w:val="00B92A4B"/>
    <w:rsid w:val="00B94FC9"/>
    <w:rsid w:val="00BA150E"/>
    <w:rsid w:val="00BB1CD5"/>
    <w:rsid w:val="00BB268B"/>
    <w:rsid w:val="00BC5E3E"/>
    <w:rsid w:val="00BC64ED"/>
    <w:rsid w:val="00BC74C9"/>
    <w:rsid w:val="00BC7EFD"/>
    <w:rsid w:val="00BD0D13"/>
    <w:rsid w:val="00BD40AC"/>
    <w:rsid w:val="00BD4D4F"/>
    <w:rsid w:val="00BD7A58"/>
    <w:rsid w:val="00BD7B51"/>
    <w:rsid w:val="00BE19D8"/>
    <w:rsid w:val="00BE33BC"/>
    <w:rsid w:val="00BE5168"/>
    <w:rsid w:val="00BE7246"/>
    <w:rsid w:val="00BF2295"/>
    <w:rsid w:val="00BF4875"/>
    <w:rsid w:val="00C01222"/>
    <w:rsid w:val="00C01823"/>
    <w:rsid w:val="00C033C6"/>
    <w:rsid w:val="00C0469E"/>
    <w:rsid w:val="00C07465"/>
    <w:rsid w:val="00C10709"/>
    <w:rsid w:val="00C118EA"/>
    <w:rsid w:val="00C124B4"/>
    <w:rsid w:val="00C133AD"/>
    <w:rsid w:val="00C1528E"/>
    <w:rsid w:val="00C155B0"/>
    <w:rsid w:val="00C16580"/>
    <w:rsid w:val="00C17527"/>
    <w:rsid w:val="00C20C81"/>
    <w:rsid w:val="00C21068"/>
    <w:rsid w:val="00C2257A"/>
    <w:rsid w:val="00C24353"/>
    <w:rsid w:val="00C245F7"/>
    <w:rsid w:val="00C25569"/>
    <w:rsid w:val="00C2732D"/>
    <w:rsid w:val="00C367C4"/>
    <w:rsid w:val="00C37EA7"/>
    <w:rsid w:val="00C413A9"/>
    <w:rsid w:val="00C41664"/>
    <w:rsid w:val="00C45704"/>
    <w:rsid w:val="00C4623E"/>
    <w:rsid w:val="00C46D28"/>
    <w:rsid w:val="00C4739B"/>
    <w:rsid w:val="00C506CB"/>
    <w:rsid w:val="00C552B6"/>
    <w:rsid w:val="00C5677E"/>
    <w:rsid w:val="00C8010F"/>
    <w:rsid w:val="00C8718B"/>
    <w:rsid w:val="00C905BE"/>
    <w:rsid w:val="00C9071E"/>
    <w:rsid w:val="00C91B56"/>
    <w:rsid w:val="00C92F98"/>
    <w:rsid w:val="00C952E9"/>
    <w:rsid w:val="00C9768C"/>
    <w:rsid w:val="00CA03BA"/>
    <w:rsid w:val="00CA1409"/>
    <w:rsid w:val="00CA185E"/>
    <w:rsid w:val="00CA267A"/>
    <w:rsid w:val="00CA745A"/>
    <w:rsid w:val="00CA7C3B"/>
    <w:rsid w:val="00CB5DE1"/>
    <w:rsid w:val="00CB7C68"/>
    <w:rsid w:val="00CC51F0"/>
    <w:rsid w:val="00CC5A95"/>
    <w:rsid w:val="00CC61B8"/>
    <w:rsid w:val="00CC7B0C"/>
    <w:rsid w:val="00CD0C07"/>
    <w:rsid w:val="00CD3D13"/>
    <w:rsid w:val="00CD7683"/>
    <w:rsid w:val="00CD78E4"/>
    <w:rsid w:val="00CF1E69"/>
    <w:rsid w:val="00CF31CD"/>
    <w:rsid w:val="00CF4964"/>
    <w:rsid w:val="00CF51EC"/>
    <w:rsid w:val="00CF59C9"/>
    <w:rsid w:val="00D05B83"/>
    <w:rsid w:val="00D10C71"/>
    <w:rsid w:val="00D16F76"/>
    <w:rsid w:val="00D300F5"/>
    <w:rsid w:val="00D32F61"/>
    <w:rsid w:val="00D348C6"/>
    <w:rsid w:val="00D35505"/>
    <w:rsid w:val="00D41292"/>
    <w:rsid w:val="00D41EC7"/>
    <w:rsid w:val="00D43148"/>
    <w:rsid w:val="00D43DC7"/>
    <w:rsid w:val="00D444DD"/>
    <w:rsid w:val="00D462F4"/>
    <w:rsid w:val="00D552F5"/>
    <w:rsid w:val="00D60D8E"/>
    <w:rsid w:val="00D60FB4"/>
    <w:rsid w:val="00D620A4"/>
    <w:rsid w:val="00D65959"/>
    <w:rsid w:val="00D659C5"/>
    <w:rsid w:val="00D668DC"/>
    <w:rsid w:val="00D738A0"/>
    <w:rsid w:val="00D76F23"/>
    <w:rsid w:val="00D811C6"/>
    <w:rsid w:val="00D82124"/>
    <w:rsid w:val="00D85EF0"/>
    <w:rsid w:val="00D951E6"/>
    <w:rsid w:val="00D95CBC"/>
    <w:rsid w:val="00D95D71"/>
    <w:rsid w:val="00D95D87"/>
    <w:rsid w:val="00D96869"/>
    <w:rsid w:val="00DA0130"/>
    <w:rsid w:val="00DB4B3C"/>
    <w:rsid w:val="00DB62F2"/>
    <w:rsid w:val="00DC1079"/>
    <w:rsid w:val="00DC4989"/>
    <w:rsid w:val="00DD63D9"/>
    <w:rsid w:val="00DD7786"/>
    <w:rsid w:val="00DE0FEC"/>
    <w:rsid w:val="00DE398A"/>
    <w:rsid w:val="00E03B4F"/>
    <w:rsid w:val="00E06BEA"/>
    <w:rsid w:val="00E06F2B"/>
    <w:rsid w:val="00E12366"/>
    <w:rsid w:val="00E12CBF"/>
    <w:rsid w:val="00E1334C"/>
    <w:rsid w:val="00E15A4E"/>
    <w:rsid w:val="00E15C11"/>
    <w:rsid w:val="00E15D8A"/>
    <w:rsid w:val="00E1618A"/>
    <w:rsid w:val="00E177CC"/>
    <w:rsid w:val="00E177E6"/>
    <w:rsid w:val="00E278B4"/>
    <w:rsid w:val="00E32543"/>
    <w:rsid w:val="00E354BB"/>
    <w:rsid w:val="00E36957"/>
    <w:rsid w:val="00E36BDF"/>
    <w:rsid w:val="00E537B0"/>
    <w:rsid w:val="00E55773"/>
    <w:rsid w:val="00E678EA"/>
    <w:rsid w:val="00E7186E"/>
    <w:rsid w:val="00E7231F"/>
    <w:rsid w:val="00E74A38"/>
    <w:rsid w:val="00E77781"/>
    <w:rsid w:val="00E84B63"/>
    <w:rsid w:val="00E8662F"/>
    <w:rsid w:val="00E87742"/>
    <w:rsid w:val="00E94FEF"/>
    <w:rsid w:val="00E96415"/>
    <w:rsid w:val="00EA1060"/>
    <w:rsid w:val="00EA5D77"/>
    <w:rsid w:val="00EB2323"/>
    <w:rsid w:val="00EB3375"/>
    <w:rsid w:val="00EB39E1"/>
    <w:rsid w:val="00EB4D63"/>
    <w:rsid w:val="00EC1A64"/>
    <w:rsid w:val="00EC52E5"/>
    <w:rsid w:val="00EC75CF"/>
    <w:rsid w:val="00ED0D32"/>
    <w:rsid w:val="00ED403E"/>
    <w:rsid w:val="00EE01EA"/>
    <w:rsid w:val="00EE0284"/>
    <w:rsid w:val="00EE07FB"/>
    <w:rsid w:val="00EE30DA"/>
    <w:rsid w:val="00EF4B19"/>
    <w:rsid w:val="00F00593"/>
    <w:rsid w:val="00F01243"/>
    <w:rsid w:val="00F03BC2"/>
    <w:rsid w:val="00F069F7"/>
    <w:rsid w:val="00F11A60"/>
    <w:rsid w:val="00F23597"/>
    <w:rsid w:val="00F246C1"/>
    <w:rsid w:val="00F35B45"/>
    <w:rsid w:val="00F35E72"/>
    <w:rsid w:val="00F40380"/>
    <w:rsid w:val="00F461C3"/>
    <w:rsid w:val="00F47F08"/>
    <w:rsid w:val="00F52366"/>
    <w:rsid w:val="00F52FBD"/>
    <w:rsid w:val="00F53359"/>
    <w:rsid w:val="00F559DB"/>
    <w:rsid w:val="00F6645F"/>
    <w:rsid w:val="00F673B5"/>
    <w:rsid w:val="00F736A2"/>
    <w:rsid w:val="00F814BB"/>
    <w:rsid w:val="00F8253F"/>
    <w:rsid w:val="00F83B60"/>
    <w:rsid w:val="00F84102"/>
    <w:rsid w:val="00F8497D"/>
    <w:rsid w:val="00F87A3F"/>
    <w:rsid w:val="00F90B29"/>
    <w:rsid w:val="00F921ED"/>
    <w:rsid w:val="00F92516"/>
    <w:rsid w:val="00F9283F"/>
    <w:rsid w:val="00FA1351"/>
    <w:rsid w:val="00FA21EA"/>
    <w:rsid w:val="00FA4754"/>
    <w:rsid w:val="00FA47CC"/>
    <w:rsid w:val="00FC2B6C"/>
    <w:rsid w:val="00FD0CDB"/>
    <w:rsid w:val="00FD0F00"/>
    <w:rsid w:val="00FD3C99"/>
    <w:rsid w:val="00FD5304"/>
    <w:rsid w:val="00FE3A42"/>
    <w:rsid w:val="00FE6E93"/>
    <w:rsid w:val="00FF0DB9"/>
    <w:rsid w:val="00FF0E7B"/>
    <w:rsid w:val="00FF2C5B"/>
    <w:rsid w:val="00FF5B1F"/>
    <w:rsid w:val="00FF631E"/>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C4166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D43148"/>
    <w:pPr>
      <w:keepNext/>
      <w:spacing w:before="240" w:after="60"/>
      <w:outlineLvl w:val="2"/>
    </w:pPr>
    <w:rPr>
      <w:rFonts w:ascii="Cambria" w:hAnsi="Cambria"/>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link w:val="a4"/>
    <w:qFormat/>
    <w:pPr>
      <w:jc w:val="center"/>
    </w:pPr>
    <w:rPr>
      <w:sz w:val="28"/>
      <w:lang w:val="x-none" w:eastAsia="x-none"/>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lang w:val="x-none" w:eastAsia="x-none"/>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1121E5"/>
    <w:rPr>
      <w:sz w:val="16"/>
      <w:szCs w:val="16"/>
    </w:rPr>
  </w:style>
  <w:style w:type="paragraph" w:styleId="af0">
    <w:name w:val="annotation text"/>
    <w:basedOn w:val="a"/>
    <w:link w:val="af1"/>
    <w:rsid w:val="001121E5"/>
    <w:rPr>
      <w:sz w:val="20"/>
      <w:szCs w:val="20"/>
    </w:rPr>
  </w:style>
  <w:style w:type="character" w:customStyle="1" w:styleId="af1">
    <w:name w:val="Текст примечания Знак"/>
    <w:basedOn w:val="a0"/>
    <w:link w:val="af0"/>
    <w:rsid w:val="001121E5"/>
  </w:style>
  <w:style w:type="paragraph" w:styleId="af2">
    <w:name w:val="annotation subject"/>
    <w:basedOn w:val="af0"/>
    <w:next w:val="af0"/>
    <w:link w:val="af3"/>
    <w:rsid w:val="001121E5"/>
    <w:rPr>
      <w:b/>
      <w:bCs/>
      <w:lang w:val="x-none" w:eastAsia="x-none"/>
    </w:rPr>
  </w:style>
  <w:style w:type="character" w:customStyle="1" w:styleId="af3">
    <w:name w:val="Тема примечания Знак"/>
    <w:link w:val="af2"/>
    <w:rsid w:val="001121E5"/>
    <w:rPr>
      <w:b/>
      <w:bCs/>
    </w:rPr>
  </w:style>
  <w:style w:type="character" w:styleId="af4">
    <w:name w:val="Hyperlink"/>
    <w:rsid w:val="00FA21EA"/>
    <w:rPr>
      <w:color w:val="0000FF"/>
      <w:u w:val="single"/>
    </w:rPr>
  </w:style>
  <w:style w:type="table" w:styleId="af5">
    <w:name w:val="Table Grid"/>
    <w:basedOn w:val="a1"/>
    <w:rsid w:val="00453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semiHidden/>
    <w:rsid w:val="00D43148"/>
    <w:rPr>
      <w:rFonts w:ascii="Cambria" w:eastAsia="Times New Roman" w:hAnsi="Cambria" w:cs="Times New Roman"/>
      <w:b/>
      <w:bCs/>
      <w:sz w:val="26"/>
      <w:szCs w:val="26"/>
    </w:rPr>
  </w:style>
  <w:style w:type="paragraph" w:customStyle="1" w:styleId="normd">
    <w:name w:val="normd"/>
    <w:basedOn w:val="a"/>
    <w:rsid w:val="00D43148"/>
    <w:pPr>
      <w:spacing w:before="100" w:beforeAutospacing="1" w:after="100" w:afterAutospacing="1"/>
    </w:pPr>
  </w:style>
  <w:style w:type="paragraph" w:styleId="HTML">
    <w:name w:val="HTML Preformatted"/>
    <w:basedOn w:val="a"/>
    <w:link w:val="HTML0"/>
    <w:uiPriority w:val="99"/>
    <w:unhideWhenUsed/>
    <w:rsid w:val="00D43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D43148"/>
    <w:rPr>
      <w:rFonts w:ascii="Courier New" w:hAnsi="Courier New" w:cs="Courier New"/>
    </w:rPr>
  </w:style>
  <w:style w:type="character" w:customStyle="1" w:styleId="20">
    <w:name w:val="Заголовок 2 Знак"/>
    <w:link w:val="2"/>
    <w:rsid w:val="00C41664"/>
    <w:rPr>
      <w:rFonts w:ascii="Cambria" w:eastAsia="Times New Roman" w:hAnsi="Cambria" w:cs="Times New Roman"/>
      <w:b/>
      <w:bCs/>
      <w:i/>
      <w:iCs/>
      <w:sz w:val="28"/>
      <w:szCs w:val="28"/>
    </w:rPr>
  </w:style>
  <w:style w:type="paragraph" w:styleId="af6">
    <w:name w:val="List Paragraph"/>
    <w:basedOn w:val="a"/>
    <w:uiPriority w:val="34"/>
    <w:qFormat/>
    <w:rsid w:val="00695D69"/>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C4166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D43148"/>
    <w:pPr>
      <w:keepNext/>
      <w:spacing w:before="240" w:after="60"/>
      <w:outlineLvl w:val="2"/>
    </w:pPr>
    <w:rPr>
      <w:rFonts w:ascii="Cambria" w:hAnsi="Cambria"/>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link w:val="a4"/>
    <w:qFormat/>
    <w:pPr>
      <w:jc w:val="center"/>
    </w:pPr>
    <w:rPr>
      <w:sz w:val="28"/>
      <w:lang w:val="x-none" w:eastAsia="x-none"/>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lang w:val="x-none" w:eastAsia="x-none"/>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1121E5"/>
    <w:rPr>
      <w:sz w:val="16"/>
      <w:szCs w:val="16"/>
    </w:rPr>
  </w:style>
  <w:style w:type="paragraph" w:styleId="af0">
    <w:name w:val="annotation text"/>
    <w:basedOn w:val="a"/>
    <w:link w:val="af1"/>
    <w:rsid w:val="001121E5"/>
    <w:rPr>
      <w:sz w:val="20"/>
      <w:szCs w:val="20"/>
    </w:rPr>
  </w:style>
  <w:style w:type="character" w:customStyle="1" w:styleId="af1">
    <w:name w:val="Текст примечания Знак"/>
    <w:basedOn w:val="a0"/>
    <w:link w:val="af0"/>
    <w:rsid w:val="001121E5"/>
  </w:style>
  <w:style w:type="paragraph" w:styleId="af2">
    <w:name w:val="annotation subject"/>
    <w:basedOn w:val="af0"/>
    <w:next w:val="af0"/>
    <w:link w:val="af3"/>
    <w:rsid w:val="001121E5"/>
    <w:rPr>
      <w:b/>
      <w:bCs/>
      <w:lang w:val="x-none" w:eastAsia="x-none"/>
    </w:rPr>
  </w:style>
  <w:style w:type="character" w:customStyle="1" w:styleId="af3">
    <w:name w:val="Тема примечания Знак"/>
    <w:link w:val="af2"/>
    <w:rsid w:val="001121E5"/>
    <w:rPr>
      <w:b/>
      <w:bCs/>
    </w:rPr>
  </w:style>
  <w:style w:type="character" w:styleId="af4">
    <w:name w:val="Hyperlink"/>
    <w:rsid w:val="00FA21EA"/>
    <w:rPr>
      <w:color w:val="0000FF"/>
      <w:u w:val="single"/>
    </w:rPr>
  </w:style>
  <w:style w:type="table" w:styleId="af5">
    <w:name w:val="Table Grid"/>
    <w:basedOn w:val="a1"/>
    <w:rsid w:val="00453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semiHidden/>
    <w:rsid w:val="00D43148"/>
    <w:rPr>
      <w:rFonts w:ascii="Cambria" w:eastAsia="Times New Roman" w:hAnsi="Cambria" w:cs="Times New Roman"/>
      <w:b/>
      <w:bCs/>
      <w:sz w:val="26"/>
      <w:szCs w:val="26"/>
    </w:rPr>
  </w:style>
  <w:style w:type="paragraph" w:customStyle="1" w:styleId="normd">
    <w:name w:val="normd"/>
    <w:basedOn w:val="a"/>
    <w:rsid w:val="00D43148"/>
    <w:pPr>
      <w:spacing w:before="100" w:beforeAutospacing="1" w:after="100" w:afterAutospacing="1"/>
    </w:pPr>
  </w:style>
  <w:style w:type="paragraph" w:styleId="HTML">
    <w:name w:val="HTML Preformatted"/>
    <w:basedOn w:val="a"/>
    <w:link w:val="HTML0"/>
    <w:uiPriority w:val="99"/>
    <w:unhideWhenUsed/>
    <w:rsid w:val="00D43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D43148"/>
    <w:rPr>
      <w:rFonts w:ascii="Courier New" w:hAnsi="Courier New" w:cs="Courier New"/>
    </w:rPr>
  </w:style>
  <w:style w:type="character" w:customStyle="1" w:styleId="20">
    <w:name w:val="Заголовок 2 Знак"/>
    <w:link w:val="2"/>
    <w:rsid w:val="00C41664"/>
    <w:rPr>
      <w:rFonts w:ascii="Cambria" w:eastAsia="Times New Roman" w:hAnsi="Cambria" w:cs="Times New Roman"/>
      <w:b/>
      <w:bCs/>
      <w:i/>
      <w:iCs/>
      <w:sz w:val="28"/>
      <w:szCs w:val="28"/>
    </w:rPr>
  </w:style>
  <w:style w:type="paragraph" w:styleId="af6">
    <w:name w:val="List Paragraph"/>
    <w:basedOn w:val="a"/>
    <w:uiPriority w:val="34"/>
    <w:qFormat/>
    <w:rsid w:val="00695D69"/>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454567740">
      <w:bodyDiv w:val="1"/>
      <w:marLeft w:val="0"/>
      <w:marRight w:val="0"/>
      <w:marTop w:val="0"/>
      <w:marBottom w:val="0"/>
      <w:divBdr>
        <w:top w:val="none" w:sz="0" w:space="0" w:color="auto"/>
        <w:left w:val="none" w:sz="0" w:space="0" w:color="auto"/>
        <w:bottom w:val="none" w:sz="0" w:space="0" w:color="auto"/>
        <w:right w:val="none" w:sz="0" w:space="0" w:color="auto"/>
      </w:divBdr>
      <w:divsChild>
        <w:div w:id="1264387470">
          <w:marLeft w:val="0"/>
          <w:marRight w:val="0"/>
          <w:marTop w:val="0"/>
          <w:marBottom w:val="0"/>
          <w:divBdr>
            <w:top w:val="none" w:sz="0" w:space="0" w:color="auto"/>
            <w:left w:val="none" w:sz="0" w:space="0" w:color="auto"/>
            <w:bottom w:val="none" w:sz="0" w:space="0" w:color="auto"/>
            <w:right w:val="none" w:sz="0" w:space="0" w:color="auto"/>
          </w:divBdr>
          <w:divsChild>
            <w:div w:id="256060684">
              <w:marLeft w:val="0"/>
              <w:marRight w:val="0"/>
              <w:marTop w:val="0"/>
              <w:marBottom w:val="0"/>
              <w:divBdr>
                <w:top w:val="none" w:sz="0" w:space="0" w:color="auto"/>
                <w:left w:val="none" w:sz="0" w:space="0" w:color="auto"/>
                <w:bottom w:val="none" w:sz="0" w:space="0" w:color="auto"/>
                <w:right w:val="none" w:sz="0" w:space="0" w:color="auto"/>
              </w:divBdr>
              <w:divsChild>
                <w:div w:id="49777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385234">
      <w:bodyDiv w:val="1"/>
      <w:marLeft w:val="0"/>
      <w:marRight w:val="0"/>
      <w:marTop w:val="0"/>
      <w:marBottom w:val="0"/>
      <w:divBdr>
        <w:top w:val="none" w:sz="0" w:space="0" w:color="auto"/>
        <w:left w:val="none" w:sz="0" w:space="0" w:color="auto"/>
        <w:bottom w:val="none" w:sz="0" w:space="0" w:color="auto"/>
        <w:right w:val="none" w:sz="0" w:space="0" w:color="auto"/>
      </w:divBdr>
      <w:divsChild>
        <w:div w:id="1417441626">
          <w:marLeft w:val="0"/>
          <w:marRight w:val="0"/>
          <w:marTop w:val="0"/>
          <w:marBottom w:val="0"/>
          <w:divBdr>
            <w:top w:val="none" w:sz="0" w:space="0" w:color="auto"/>
            <w:left w:val="none" w:sz="0" w:space="0" w:color="auto"/>
            <w:bottom w:val="none" w:sz="0" w:space="0" w:color="auto"/>
            <w:right w:val="none" w:sz="0" w:space="0" w:color="auto"/>
          </w:divBdr>
          <w:divsChild>
            <w:div w:id="410583933">
              <w:marLeft w:val="0"/>
              <w:marRight w:val="0"/>
              <w:marTop w:val="0"/>
              <w:marBottom w:val="0"/>
              <w:divBdr>
                <w:top w:val="none" w:sz="0" w:space="0" w:color="auto"/>
                <w:left w:val="none" w:sz="0" w:space="0" w:color="auto"/>
                <w:bottom w:val="none" w:sz="0" w:space="0" w:color="auto"/>
                <w:right w:val="none" w:sz="0" w:space="0" w:color="auto"/>
              </w:divBdr>
              <w:divsChild>
                <w:div w:id="1253851818">
                  <w:marLeft w:val="0"/>
                  <w:marRight w:val="0"/>
                  <w:marTop w:val="0"/>
                  <w:marBottom w:val="0"/>
                  <w:divBdr>
                    <w:top w:val="none" w:sz="0" w:space="0" w:color="auto"/>
                    <w:left w:val="none" w:sz="0" w:space="0" w:color="auto"/>
                    <w:bottom w:val="none" w:sz="0" w:space="0" w:color="auto"/>
                    <w:right w:val="none" w:sz="0" w:space="0" w:color="auto"/>
                  </w:divBdr>
                  <w:divsChild>
                    <w:div w:id="1518613279">
                      <w:marLeft w:val="300"/>
                      <w:marRight w:val="300"/>
                      <w:marTop w:val="0"/>
                      <w:marBottom w:val="0"/>
                      <w:divBdr>
                        <w:top w:val="none" w:sz="0" w:space="0" w:color="auto"/>
                        <w:left w:val="none" w:sz="0" w:space="0" w:color="auto"/>
                        <w:bottom w:val="none" w:sz="0" w:space="0" w:color="auto"/>
                        <w:right w:val="none" w:sz="0" w:space="0" w:color="auto"/>
                      </w:divBdr>
                      <w:divsChild>
                        <w:div w:id="676733406">
                          <w:marLeft w:val="0"/>
                          <w:marRight w:val="0"/>
                          <w:marTop w:val="0"/>
                          <w:marBottom w:val="0"/>
                          <w:divBdr>
                            <w:top w:val="none" w:sz="0" w:space="0" w:color="auto"/>
                            <w:left w:val="none" w:sz="0" w:space="0" w:color="auto"/>
                            <w:bottom w:val="none" w:sz="0" w:space="0" w:color="auto"/>
                            <w:right w:val="none" w:sz="0" w:space="0" w:color="auto"/>
                          </w:divBdr>
                          <w:divsChild>
                            <w:div w:id="1727340664">
                              <w:marLeft w:val="0"/>
                              <w:marRight w:val="0"/>
                              <w:marTop w:val="0"/>
                              <w:marBottom w:val="0"/>
                              <w:divBdr>
                                <w:top w:val="none" w:sz="0" w:space="0" w:color="auto"/>
                                <w:left w:val="none" w:sz="0" w:space="0" w:color="auto"/>
                                <w:bottom w:val="none" w:sz="0" w:space="0" w:color="auto"/>
                                <w:right w:val="none" w:sz="0" w:space="0" w:color="auto"/>
                              </w:divBdr>
                              <w:divsChild>
                                <w:div w:id="1888446968">
                                  <w:marLeft w:val="0"/>
                                  <w:marRight w:val="0"/>
                                  <w:marTop w:val="0"/>
                                  <w:marBottom w:val="0"/>
                                  <w:divBdr>
                                    <w:top w:val="none" w:sz="0" w:space="0" w:color="auto"/>
                                    <w:left w:val="none" w:sz="0" w:space="0" w:color="auto"/>
                                    <w:bottom w:val="none" w:sz="0" w:space="0" w:color="auto"/>
                                    <w:right w:val="none" w:sz="0" w:space="0" w:color="auto"/>
                                  </w:divBdr>
                                  <w:divsChild>
                                    <w:div w:id="856818708">
                                      <w:marLeft w:val="0"/>
                                      <w:marRight w:val="0"/>
                                      <w:marTop w:val="0"/>
                                      <w:marBottom w:val="0"/>
                                      <w:divBdr>
                                        <w:top w:val="none" w:sz="0" w:space="0" w:color="auto"/>
                                        <w:left w:val="none" w:sz="0" w:space="0" w:color="auto"/>
                                        <w:bottom w:val="none" w:sz="0" w:space="0" w:color="auto"/>
                                        <w:right w:val="none" w:sz="0" w:space="0" w:color="auto"/>
                                      </w:divBdr>
                                      <w:divsChild>
                                        <w:div w:id="1148087328">
                                          <w:marLeft w:val="0"/>
                                          <w:marRight w:val="0"/>
                                          <w:marTop w:val="0"/>
                                          <w:marBottom w:val="0"/>
                                          <w:divBdr>
                                            <w:top w:val="none" w:sz="0" w:space="0" w:color="auto"/>
                                            <w:left w:val="none" w:sz="0" w:space="0" w:color="auto"/>
                                            <w:bottom w:val="none" w:sz="0" w:space="0" w:color="auto"/>
                                            <w:right w:val="none" w:sz="0" w:space="0" w:color="auto"/>
                                          </w:divBdr>
                                          <w:divsChild>
                                            <w:div w:id="718943945">
                                              <w:marLeft w:val="0"/>
                                              <w:marRight w:val="0"/>
                                              <w:marTop w:val="0"/>
                                              <w:marBottom w:val="450"/>
                                              <w:divBdr>
                                                <w:top w:val="none" w:sz="0" w:space="0" w:color="auto"/>
                                                <w:left w:val="none" w:sz="0" w:space="0" w:color="auto"/>
                                                <w:bottom w:val="none" w:sz="0" w:space="0" w:color="auto"/>
                                                <w:right w:val="none" w:sz="0" w:space="0" w:color="auto"/>
                                              </w:divBdr>
                                              <w:divsChild>
                                                <w:div w:id="36210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7244203">
      <w:bodyDiv w:val="1"/>
      <w:marLeft w:val="0"/>
      <w:marRight w:val="0"/>
      <w:marTop w:val="0"/>
      <w:marBottom w:val="0"/>
      <w:divBdr>
        <w:top w:val="none" w:sz="0" w:space="0" w:color="auto"/>
        <w:left w:val="none" w:sz="0" w:space="0" w:color="auto"/>
        <w:bottom w:val="none" w:sz="0" w:space="0" w:color="auto"/>
        <w:right w:val="none" w:sz="0" w:space="0" w:color="auto"/>
      </w:divBdr>
      <w:divsChild>
        <w:div w:id="1514295149">
          <w:marLeft w:val="0"/>
          <w:marRight w:val="0"/>
          <w:marTop w:val="0"/>
          <w:marBottom w:val="0"/>
          <w:divBdr>
            <w:top w:val="none" w:sz="0" w:space="0" w:color="auto"/>
            <w:left w:val="none" w:sz="0" w:space="0" w:color="auto"/>
            <w:bottom w:val="none" w:sz="0" w:space="0" w:color="auto"/>
            <w:right w:val="none" w:sz="0" w:space="0" w:color="auto"/>
          </w:divBdr>
          <w:divsChild>
            <w:div w:id="223835667">
              <w:marLeft w:val="0"/>
              <w:marRight w:val="0"/>
              <w:marTop w:val="0"/>
              <w:marBottom w:val="0"/>
              <w:divBdr>
                <w:top w:val="none" w:sz="0" w:space="0" w:color="auto"/>
                <w:left w:val="none" w:sz="0" w:space="0" w:color="auto"/>
                <w:bottom w:val="none" w:sz="0" w:space="0" w:color="auto"/>
                <w:right w:val="none" w:sz="0" w:space="0" w:color="auto"/>
              </w:divBdr>
              <w:divsChild>
                <w:div w:id="267660551">
                  <w:marLeft w:val="0"/>
                  <w:marRight w:val="0"/>
                  <w:marTop w:val="0"/>
                  <w:marBottom w:val="0"/>
                  <w:divBdr>
                    <w:top w:val="none" w:sz="0" w:space="0" w:color="auto"/>
                    <w:left w:val="none" w:sz="0" w:space="0" w:color="auto"/>
                    <w:bottom w:val="none" w:sz="0" w:space="0" w:color="auto"/>
                    <w:right w:val="none" w:sz="0" w:space="0" w:color="auto"/>
                  </w:divBdr>
                  <w:divsChild>
                    <w:div w:id="1943763403">
                      <w:marLeft w:val="300"/>
                      <w:marRight w:val="300"/>
                      <w:marTop w:val="0"/>
                      <w:marBottom w:val="0"/>
                      <w:divBdr>
                        <w:top w:val="none" w:sz="0" w:space="0" w:color="auto"/>
                        <w:left w:val="none" w:sz="0" w:space="0" w:color="auto"/>
                        <w:bottom w:val="none" w:sz="0" w:space="0" w:color="auto"/>
                        <w:right w:val="none" w:sz="0" w:space="0" w:color="auto"/>
                      </w:divBdr>
                      <w:divsChild>
                        <w:div w:id="2039695992">
                          <w:marLeft w:val="0"/>
                          <w:marRight w:val="0"/>
                          <w:marTop w:val="0"/>
                          <w:marBottom w:val="0"/>
                          <w:divBdr>
                            <w:top w:val="none" w:sz="0" w:space="0" w:color="auto"/>
                            <w:left w:val="none" w:sz="0" w:space="0" w:color="auto"/>
                            <w:bottom w:val="none" w:sz="0" w:space="0" w:color="auto"/>
                            <w:right w:val="none" w:sz="0" w:space="0" w:color="auto"/>
                          </w:divBdr>
                          <w:divsChild>
                            <w:div w:id="486089427">
                              <w:marLeft w:val="0"/>
                              <w:marRight w:val="0"/>
                              <w:marTop w:val="0"/>
                              <w:marBottom w:val="0"/>
                              <w:divBdr>
                                <w:top w:val="none" w:sz="0" w:space="0" w:color="auto"/>
                                <w:left w:val="none" w:sz="0" w:space="0" w:color="auto"/>
                                <w:bottom w:val="none" w:sz="0" w:space="0" w:color="auto"/>
                                <w:right w:val="none" w:sz="0" w:space="0" w:color="auto"/>
                              </w:divBdr>
                              <w:divsChild>
                                <w:div w:id="642388840">
                                  <w:marLeft w:val="0"/>
                                  <w:marRight w:val="0"/>
                                  <w:marTop w:val="0"/>
                                  <w:marBottom w:val="0"/>
                                  <w:divBdr>
                                    <w:top w:val="none" w:sz="0" w:space="0" w:color="auto"/>
                                    <w:left w:val="none" w:sz="0" w:space="0" w:color="auto"/>
                                    <w:bottom w:val="none" w:sz="0" w:space="0" w:color="auto"/>
                                    <w:right w:val="none" w:sz="0" w:space="0" w:color="auto"/>
                                  </w:divBdr>
                                  <w:divsChild>
                                    <w:div w:id="958102584">
                                      <w:marLeft w:val="0"/>
                                      <w:marRight w:val="0"/>
                                      <w:marTop w:val="0"/>
                                      <w:marBottom w:val="0"/>
                                      <w:divBdr>
                                        <w:top w:val="none" w:sz="0" w:space="0" w:color="auto"/>
                                        <w:left w:val="none" w:sz="0" w:space="0" w:color="auto"/>
                                        <w:bottom w:val="none" w:sz="0" w:space="0" w:color="auto"/>
                                        <w:right w:val="none" w:sz="0" w:space="0" w:color="auto"/>
                                      </w:divBdr>
                                      <w:divsChild>
                                        <w:div w:id="24985496">
                                          <w:marLeft w:val="0"/>
                                          <w:marRight w:val="0"/>
                                          <w:marTop w:val="0"/>
                                          <w:marBottom w:val="0"/>
                                          <w:divBdr>
                                            <w:top w:val="none" w:sz="0" w:space="0" w:color="auto"/>
                                            <w:left w:val="none" w:sz="0" w:space="0" w:color="auto"/>
                                            <w:bottom w:val="none" w:sz="0" w:space="0" w:color="auto"/>
                                            <w:right w:val="none" w:sz="0" w:space="0" w:color="auto"/>
                                          </w:divBdr>
                                          <w:divsChild>
                                            <w:div w:id="162018388">
                                              <w:marLeft w:val="0"/>
                                              <w:marRight w:val="0"/>
                                              <w:marTop w:val="0"/>
                                              <w:marBottom w:val="450"/>
                                              <w:divBdr>
                                                <w:top w:val="none" w:sz="0" w:space="0" w:color="auto"/>
                                                <w:left w:val="none" w:sz="0" w:space="0" w:color="auto"/>
                                                <w:bottom w:val="none" w:sz="0" w:space="0" w:color="auto"/>
                                                <w:right w:val="none" w:sz="0" w:space="0" w:color="auto"/>
                                              </w:divBdr>
                                              <w:divsChild>
                                                <w:div w:id="10184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03816731">
      <w:bodyDiv w:val="1"/>
      <w:marLeft w:val="0"/>
      <w:marRight w:val="0"/>
      <w:marTop w:val="0"/>
      <w:marBottom w:val="0"/>
      <w:divBdr>
        <w:top w:val="none" w:sz="0" w:space="0" w:color="auto"/>
        <w:left w:val="none" w:sz="0" w:space="0" w:color="auto"/>
        <w:bottom w:val="none" w:sz="0" w:space="0" w:color="auto"/>
        <w:right w:val="none" w:sz="0" w:space="0" w:color="auto"/>
      </w:divBdr>
      <w:divsChild>
        <w:div w:id="483283097">
          <w:marLeft w:val="0"/>
          <w:marRight w:val="0"/>
          <w:marTop w:val="0"/>
          <w:marBottom w:val="0"/>
          <w:divBdr>
            <w:top w:val="none" w:sz="0" w:space="0" w:color="auto"/>
            <w:left w:val="none" w:sz="0" w:space="0" w:color="auto"/>
            <w:bottom w:val="none" w:sz="0" w:space="0" w:color="auto"/>
            <w:right w:val="none" w:sz="0" w:space="0" w:color="auto"/>
          </w:divBdr>
          <w:divsChild>
            <w:div w:id="785586722">
              <w:marLeft w:val="0"/>
              <w:marRight w:val="0"/>
              <w:marTop w:val="0"/>
              <w:marBottom w:val="0"/>
              <w:divBdr>
                <w:top w:val="none" w:sz="0" w:space="0" w:color="auto"/>
                <w:left w:val="none" w:sz="0" w:space="0" w:color="auto"/>
                <w:bottom w:val="none" w:sz="0" w:space="0" w:color="auto"/>
                <w:right w:val="none" w:sz="0" w:space="0" w:color="auto"/>
              </w:divBdr>
              <w:divsChild>
                <w:div w:id="2116166860">
                  <w:marLeft w:val="0"/>
                  <w:marRight w:val="0"/>
                  <w:marTop w:val="0"/>
                  <w:marBottom w:val="0"/>
                  <w:divBdr>
                    <w:top w:val="none" w:sz="0" w:space="0" w:color="auto"/>
                    <w:left w:val="none" w:sz="0" w:space="0" w:color="auto"/>
                    <w:bottom w:val="none" w:sz="0" w:space="0" w:color="auto"/>
                    <w:right w:val="none" w:sz="0" w:space="0" w:color="auto"/>
                  </w:divBdr>
                  <w:divsChild>
                    <w:div w:id="1711615409">
                      <w:marLeft w:val="300"/>
                      <w:marRight w:val="300"/>
                      <w:marTop w:val="0"/>
                      <w:marBottom w:val="0"/>
                      <w:divBdr>
                        <w:top w:val="none" w:sz="0" w:space="0" w:color="auto"/>
                        <w:left w:val="none" w:sz="0" w:space="0" w:color="auto"/>
                        <w:bottom w:val="none" w:sz="0" w:space="0" w:color="auto"/>
                        <w:right w:val="none" w:sz="0" w:space="0" w:color="auto"/>
                      </w:divBdr>
                      <w:divsChild>
                        <w:div w:id="762654105">
                          <w:marLeft w:val="0"/>
                          <w:marRight w:val="0"/>
                          <w:marTop w:val="0"/>
                          <w:marBottom w:val="0"/>
                          <w:divBdr>
                            <w:top w:val="none" w:sz="0" w:space="0" w:color="auto"/>
                            <w:left w:val="none" w:sz="0" w:space="0" w:color="auto"/>
                            <w:bottom w:val="none" w:sz="0" w:space="0" w:color="auto"/>
                            <w:right w:val="none" w:sz="0" w:space="0" w:color="auto"/>
                          </w:divBdr>
                          <w:divsChild>
                            <w:div w:id="910046713">
                              <w:marLeft w:val="0"/>
                              <w:marRight w:val="0"/>
                              <w:marTop w:val="0"/>
                              <w:marBottom w:val="0"/>
                              <w:divBdr>
                                <w:top w:val="none" w:sz="0" w:space="0" w:color="auto"/>
                                <w:left w:val="none" w:sz="0" w:space="0" w:color="auto"/>
                                <w:bottom w:val="none" w:sz="0" w:space="0" w:color="auto"/>
                                <w:right w:val="none" w:sz="0" w:space="0" w:color="auto"/>
                              </w:divBdr>
                              <w:divsChild>
                                <w:div w:id="798694550">
                                  <w:marLeft w:val="0"/>
                                  <w:marRight w:val="0"/>
                                  <w:marTop w:val="0"/>
                                  <w:marBottom w:val="0"/>
                                  <w:divBdr>
                                    <w:top w:val="none" w:sz="0" w:space="0" w:color="auto"/>
                                    <w:left w:val="none" w:sz="0" w:space="0" w:color="auto"/>
                                    <w:bottom w:val="none" w:sz="0" w:space="0" w:color="auto"/>
                                    <w:right w:val="none" w:sz="0" w:space="0" w:color="auto"/>
                                  </w:divBdr>
                                  <w:divsChild>
                                    <w:div w:id="453445146">
                                      <w:marLeft w:val="0"/>
                                      <w:marRight w:val="0"/>
                                      <w:marTop w:val="0"/>
                                      <w:marBottom w:val="0"/>
                                      <w:divBdr>
                                        <w:top w:val="none" w:sz="0" w:space="0" w:color="auto"/>
                                        <w:left w:val="none" w:sz="0" w:space="0" w:color="auto"/>
                                        <w:bottom w:val="none" w:sz="0" w:space="0" w:color="auto"/>
                                        <w:right w:val="none" w:sz="0" w:space="0" w:color="auto"/>
                                      </w:divBdr>
                                      <w:divsChild>
                                        <w:div w:id="1059012750">
                                          <w:marLeft w:val="0"/>
                                          <w:marRight w:val="0"/>
                                          <w:marTop w:val="0"/>
                                          <w:marBottom w:val="0"/>
                                          <w:divBdr>
                                            <w:top w:val="none" w:sz="0" w:space="0" w:color="auto"/>
                                            <w:left w:val="none" w:sz="0" w:space="0" w:color="auto"/>
                                            <w:bottom w:val="none" w:sz="0" w:space="0" w:color="auto"/>
                                            <w:right w:val="none" w:sz="0" w:space="0" w:color="auto"/>
                                          </w:divBdr>
                                          <w:divsChild>
                                            <w:div w:id="1418402079">
                                              <w:marLeft w:val="0"/>
                                              <w:marRight w:val="0"/>
                                              <w:marTop w:val="0"/>
                                              <w:marBottom w:val="450"/>
                                              <w:divBdr>
                                                <w:top w:val="none" w:sz="0" w:space="0" w:color="auto"/>
                                                <w:left w:val="none" w:sz="0" w:space="0" w:color="auto"/>
                                                <w:bottom w:val="none" w:sz="0" w:space="0" w:color="auto"/>
                                                <w:right w:val="none" w:sz="0" w:space="0" w:color="auto"/>
                                              </w:divBdr>
                                              <w:divsChild>
                                                <w:div w:id="156113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1695769">
      <w:bodyDiv w:val="1"/>
      <w:marLeft w:val="0"/>
      <w:marRight w:val="0"/>
      <w:marTop w:val="0"/>
      <w:marBottom w:val="0"/>
      <w:divBdr>
        <w:top w:val="none" w:sz="0" w:space="0" w:color="auto"/>
        <w:left w:val="none" w:sz="0" w:space="0" w:color="auto"/>
        <w:bottom w:val="none" w:sz="0" w:space="0" w:color="auto"/>
        <w:right w:val="none" w:sz="0" w:space="0" w:color="auto"/>
      </w:divBdr>
      <w:divsChild>
        <w:div w:id="1608268455">
          <w:marLeft w:val="0"/>
          <w:marRight w:val="0"/>
          <w:marTop w:val="0"/>
          <w:marBottom w:val="0"/>
          <w:divBdr>
            <w:top w:val="none" w:sz="0" w:space="0" w:color="auto"/>
            <w:left w:val="none" w:sz="0" w:space="0" w:color="auto"/>
            <w:bottom w:val="none" w:sz="0" w:space="0" w:color="auto"/>
            <w:right w:val="none" w:sz="0" w:space="0" w:color="auto"/>
          </w:divBdr>
          <w:divsChild>
            <w:div w:id="739064882">
              <w:marLeft w:val="0"/>
              <w:marRight w:val="0"/>
              <w:marTop w:val="0"/>
              <w:marBottom w:val="0"/>
              <w:divBdr>
                <w:top w:val="none" w:sz="0" w:space="0" w:color="auto"/>
                <w:left w:val="none" w:sz="0" w:space="0" w:color="auto"/>
                <w:bottom w:val="none" w:sz="0" w:space="0" w:color="auto"/>
                <w:right w:val="none" w:sz="0" w:space="0" w:color="auto"/>
              </w:divBdr>
              <w:divsChild>
                <w:div w:id="736245551">
                  <w:marLeft w:val="0"/>
                  <w:marRight w:val="0"/>
                  <w:marTop w:val="0"/>
                  <w:marBottom w:val="0"/>
                  <w:divBdr>
                    <w:top w:val="none" w:sz="0" w:space="0" w:color="auto"/>
                    <w:left w:val="none" w:sz="0" w:space="0" w:color="auto"/>
                    <w:bottom w:val="none" w:sz="0" w:space="0" w:color="auto"/>
                    <w:right w:val="none" w:sz="0" w:space="0" w:color="auto"/>
                  </w:divBdr>
                  <w:divsChild>
                    <w:div w:id="387458298">
                      <w:marLeft w:val="300"/>
                      <w:marRight w:val="300"/>
                      <w:marTop w:val="0"/>
                      <w:marBottom w:val="0"/>
                      <w:divBdr>
                        <w:top w:val="none" w:sz="0" w:space="0" w:color="auto"/>
                        <w:left w:val="none" w:sz="0" w:space="0" w:color="auto"/>
                        <w:bottom w:val="none" w:sz="0" w:space="0" w:color="auto"/>
                        <w:right w:val="none" w:sz="0" w:space="0" w:color="auto"/>
                      </w:divBdr>
                      <w:divsChild>
                        <w:div w:id="1065376635">
                          <w:marLeft w:val="0"/>
                          <w:marRight w:val="0"/>
                          <w:marTop w:val="0"/>
                          <w:marBottom w:val="0"/>
                          <w:divBdr>
                            <w:top w:val="none" w:sz="0" w:space="0" w:color="auto"/>
                            <w:left w:val="none" w:sz="0" w:space="0" w:color="auto"/>
                            <w:bottom w:val="none" w:sz="0" w:space="0" w:color="auto"/>
                            <w:right w:val="none" w:sz="0" w:space="0" w:color="auto"/>
                          </w:divBdr>
                          <w:divsChild>
                            <w:div w:id="1221555827">
                              <w:marLeft w:val="0"/>
                              <w:marRight w:val="0"/>
                              <w:marTop w:val="0"/>
                              <w:marBottom w:val="0"/>
                              <w:divBdr>
                                <w:top w:val="none" w:sz="0" w:space="0" w:color="auto"/>
                                <w:left w:val="none" w:sz="0" w:space="0" w:color="auto"/>
                                <w:bottom w:val="none" w:sz="0" w:space="0" w:color="auto"/>
                                <w:right w:val="none" w:sz="0" w:space="0" w:color="auto"/>
                              </w:divBdr>
                              <w:divsChild>
                                <w:div w:id="17240127">
                                  <w:marLeft w:val="0"/>
                                  <w:marRight w:val="0"/>
                                  <w:marTop w:val="0"/>
                                  <w:marBottom w:val="0"/>
                                  <w:divBdr>
                                    <w:top w:val="none" w:sz="0" w:space="0" w:color="auto"/>
                                    <w:left w:val="none" w:sz="0" w:space="0" w:color="auto"/>
                                    <w:bottom w:val="none" w:sz="0" w:space="0" w:color="auto"/>
                                    <w:right w:val="none" w:sz="0" w:space="0" w:color="auto"/>
                                  </w:divBdr>
                                  <w:divsChild>
                                    <w:div w:id="1781879931">
                                      <w:marLeft w:val="0"/>
                                      <w:marRight w:val="0"/>
                                      <w:marTop w:val="0"/>
                                      <w:marBottom w:val="0"/>
                                      <w:divBdr>
                                        <w:top w:val="none" w:sz="0" w:space="0" w:color="auto"/>
                                        <w:left w:val="none" w:sz="0" w:space="0" w:color="auto"/>
                                        <w:bottom w:val="none" w:sz="0" w:space="0" w:color="auto"/>
                                        <w:right w:val="none" w:sz="0" w:space="0" w:color="auto"/>
                                      </w:divBdr>
                                      <w:divsChild>
                                        <w:div w:id="836116889">
                                          <w:marLeft w:val="0"/>
                                          <w:marRight w:val="0"/>
                                          <w:marTop w:val="0"/>
                                          <w:marBottom w:val="0"/>
                                          <w:divBdr>
                                            <w:top w:val="none" w:sz="0" w:space="0" w:color="auto"/>
                                            <w:left w:val="none" w:sz="0" w:space="0" w:color="auto"/>
                                            <w:bottom w:val="none" w:sz="0" w:space="0" w:color="auto"/>
                                            <w:right w:val="none" w:sz="0" w:space="0" w:color="auto"/>
                                          </w:divBdr>
                                          <w:divsChild>
                                            <w:div w:id="1973899938">
                                              <w:marLeft w:val="0"/>
                                              <w:marRight w:val="0"/>
                                              <w:marTop w:val="0"/>
                                              <w:marBottom w:val="450"/>
                                              <w:divBdr>
                                                <w:top w:val="none" w:sz="0" w:space="0" w:color="auto"/>
                                                <w:left w:val="none" w:sz="0" w:space="0" w:color="auto"/>
                                                <w:bottom w:val="none" w:sz="0" w:space="0" w:color="auto"/>
                                                <w:right w:val="none" w:sz="0" w:space="0" w:color="auto"/>
                                              </w:divBdr>
                                              <w:divsChild>
                                                <w:div w:id="45109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01282282">
      <w:bodyDiv w:val="1"/>
      <w:marLeft w:val="0"/>
      <w:marRight w:val="0"/>
      <w:marTop w:val="0"/>
      <w:marBottom w:val="0"/>
      <w:divBdr>
        <w:top w:val="none" w:sz="0" w:space="0" w:color="auto"/>
        <w:left w:val="none" w:sz="0" w:space="0" w:color="auto"/>
        <w:bottom w:val="none" w:sz="0" w:space="0" w:color="auto"/>
        <w:right w:val="none" w:sz="0" w:space="0" w:color="auto"/>
      </w:divBdr>
    </w:div>
    <w:div w:id="1629818579">
      <w:bodyDiv w:val="1"/>
      <w:marLeft w:val="0"/>
      <w:marRight w:val="0"/>
      <w:marTop w:val="0"/>
      <w:marBottom w:val="0"/>
      <w:divBdr>
        <w:top w:val="none" w:sz="0" w:space="0" w:color="auto"/>
        <w:left w:val="none" w:sz="0" w:space="0" w:color="auto"/>
        <w:bottom w:val="none" w:sz="0" w:space="0" w:color="auto"/>
        <w:right w:val="none" w:sz="0" w:space="0" w:color="auto"/>
      </w:divBdr>
      <w:divsChild>
        <w:div w:id="722414020">
          <w:marLeft w:val="0"/>
          <w:marRight w:val="0"/>
          <w:marTop w:val="0"/>
          <w:marBottom w:val="0"/>
          <w:divBdr>
            <w:top w:val="none" w:sz="0" w:space="0" w:color="auto"/>
            <w:left w:val="none" w:sz="0" w:space="0" w:color="auto"/>
            <w:bottom w:val="none" w:sz="0" w:space="0" w:color="auto"/>
            <w:right w:val="none" w:sz="0" w:space="0" w:color="auto"/>
          </w:divBdr>
          <w:divsChild>
            <w:div w:id="2115468384">
              <w:marLeft w:val="0"/>
              <w:marRight w:val="0"/>
              <w:marTop w:val="0"/>
              <w:marBottom w:val="0"/>
              <w:divBdr>
                <w:top w:val="none" w:sz="0" w:space="0" w:color="auto"/>
                <w:left w:val="none" w:sz="0" w:space="0" w:color="auto"/>
                <w:bottom w:val="none" w:sz="0" w:space="0" w:color="auto"/>
                <w:right w:val="none" w:sz="0" w:space="0" w:color="auto"/>
              </w:divBdr>
              <w:divsChild>
                <w:div w:id="1056902929">
                  <w:marLeft w:val="0"/>
                  <w:marRight w:val="0"/>
                  <w:marTop w:val="0"/>
                  <w:marBottom w:val="0"/>
                  <w:divBdr>
                    <w:top w:val="none" w:sz="0" w:space="0" w:color="auto"/>
                    <w:left w:val="none" w:sz="0" w:space="0" w:color="auto"/>
                    <w:bottom w:val="none" w:sz="0" w:space="0" w:color="auto"/>
                    <w:right w:val="none" w:sz="0" w:space="0" w:color="auto"/>
                  </w:divBdr>
                  <w:divsChild>
                    <w:div w:id="1861163218">
                      <w:marLeft w:val="0"/>
                      <w:marRight w:val="0"/>
                      <w:marTop w:val="0"/>
                      <w:marBottom w:val="0"/>
                      <w:divBdr>
                        <w:top w:val="none" w:sz="0" w:space="0" w:color="auto"/>
                        <w:left w:val="none" w:sz="0" w:space="0" w:color="auto"/>
                        <w:bottom w:val="none" w:sz="0" w:space="0" w:color="auto"/>
                        <w:right w:val="none" w:sz="0" w:space="0" w:color="auto"/>
                      </w:divBdr>
                      <w:divsChild>
                        <w:div w:id="165484455">
                          <w:marLeft w:val="0"/>
                          <w:marRight w:val="0"/>
                          <w:marTop w:val="0"/>
                          <w:marBottom w:val="0"/>
                          <w:divBdr>
                            <w:top w:val="none" w:sz="0" w:space="0" w:color="auto"/>
                            <w:left w:val="none" w:sz="0" w:space="0" w:color="auto"/>
                            <w:bottom w:val="none" w:sz="0" w:space="0" w:color="auto"/>
                            <w:right w:val="none" w:sz="0" w:space="0" w:color="auto"/>
                          </w:divBdr>
                          <w:divsChild>
                            <w:div w:id="82439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844391204">
      <w:bodyDiv w:val="1"/>
      <w:marLeft w:val="0"/>
      <w:marRight w:val="0"/>
      <w:marTop w:val="0"/>
      <w:marBottom w:val="0"/>
      <w:divBdr>
        <w:top w:val="none" w:sz="0" w:space="0" w:color="auto"/>
        <w:left w:val="none" w:sz="0" w:space="0" w:color="auto"/>
        <w:bottom w:val="none" w:sz="0" w:space="0" w:color="auto"/>
        <w:right w:val="none" w:sz="0" w:space="0" w:color="auto"/>
      </w:divBdr>
      <w:divsChild>
        <w:div w:id="1665353822">
          <w:marLeft w:val="0"/>
          <w:marRight w:val="0"/>
          <w:marTop w:val="0"/>
          <w:marBottom w:val="0"/>
          <w:divBdr>
            <w:top w:val="none" w:sz="0" w:space="0" w:color="auto"/>
            <w:left w:val="none" w:sz="0" w:space="0" w:color="auto"/>
            <w:bottom w:val="none" w:sz="0" w:space="0" w:color="auto"/>
            <w:right w:val="none" w:sz="0" w:space="0" w:color="auto"/>
          </w:divBdr>
          <w:divsChild>
            <w:div w:id="1806504747">
              <w:marLeft w:val="0"/>
              <w:marRight w:val="0"/>
              <w:marTop w:val="0"/>
              <w:marBottom w:val="0"/>
              <w:divBdr>
                <w:top w:val="none" w:sz="0" w:space="0" w:color="auto"/>
                <w:left w:val="none" w:sz="0" w:space="0" w:color="auto"/>
                <w:bottom w:val="none" w:sz="0" w:space="0" w:color="auto"/>
                <w:right w:val="none" w:sz="0" w:space="0" w:color="auto"/>
              </w:divBdr>
              <w:divsChild>
                <w:div w:id="564098716">
                  <w:marLeft w:val="0"/>
                  <w:marRight w:val="0"/>
                  <w:marTop w:val="0"/>
                  <w:marBottom w:val="0"/>
                  <w:divBdr>
                    <w:top w:val="none" w:sz="0" w:space="0" w:color="auto"/>
                    <w:left w:val="none" w:sz="0" w:space="0" w:color="auto"/>
                    <w:bottom w:val="none" w:sz="0" w:space="0" w:color="auto"/>
                    <w:right w:val="none" w:sz="0" w:space="0" w:color="auto"/>
                  </w:divBdr>
                  <w:divsChild>
                    <w:div w:id="834759758">
                      <w:marLeft w:val="300"/>
                      <w:marRight w:val="300"/>
                      <w:marTop w:val="0"/>
                      <w:marBottom w:val="0"/>
                      <w:divBdr>
                        <w:top w:val="none" w:sz="0" w:space="0" w:color="auto"/>
                        <w:left w:val="none" w:sz="0" w:space="0" w:color="auto"/>
                        <w:bottom w:val="none" w:sz="0" w:space="0" w:color="auto"/>
                        <w:right w:val="none" w:sz="0" w:space="0" w:color="auto"/>
                      </w:divBdr>
                      <w:divsChild>
                        <w:div w:id="1570770372">
                          <w:marLeft w:val="0"/>
                          <w:marRight w:val="0"/>
                          <w:marTop w:val="0"/>
                          <w:marBottom w:val="0"/>
                          <w:divBdr>
                            <w:top w:val="none" w:sz="0" w:space="0" w:color="auto"/>
                            <w:left w:val="none" w:sz="0" w:space="0" w:color="auto"/>
                            <w:bottom w:val="none" w:sz="0" w:space="0" w:color="auto"/>
                            <w:right w:val="none" w:sz="0" w:space="0" w:color="auto"/>
                          </w:divBdr>
                          <w:divsChild>
                            <w:div w:id="85545208">
                              <w:marLeft w:val="0"/>
                              <w:marRight w:val="0"/>
                              <w:marTop w:val="0"/>
                              <w:marBottom w:val="0"/>
                              <w:divBdr>
                                <w:top w:val="none" w:sz="0" w:space="0" w:color="auto"/>
                                <w:left w:val="none" w:sz="0" w:space="0" w:color="auto"/>
                                <w:bottom w:val="none" w:sz="0" w:space="0" w:color="auto"/>
                                <w:right w:val="none" w:sz="0" w:space="0" w:color="auto"/>
                              </w:divBdr>
                              <w:divsChild>
                                <w:div w:id="960720730">
                                  <w:marLeft w:val="0"/>
                                  <w:marRight w:val="0"/>
                                  <w:marTop w:val="0"/>
                                  <w:marBottom w:val="0"/>
                                  <w:divBdr>
                                    <w:top w:val="none" w:sz="0" w:space="0" w:color="auto"/>
                                    <w:left w:val="none" w:sz="0" w:space="0" w:color="auto"/>
                                    <w:bottom w:val="none" w:sz="0" w:space="0" w:color="auto"/>
                                    <w:right w:val="none" w:sz="0" w:space="0" w:color="auto"/>
                                  </w:divBdr>
                                  <w:divsChild>
                                    <w:div w:id="1319918079">
                                      <w:marLeft w:val="0"/>
                                      <w:marRight w:val="0"/>
                                      <w:marTop w:val="0"/>
                                      <w:marBottom w:val="0"/>
                                      <w:divBdr>
                                        <w:top w:val="none" w:sz="0" w:space="0" w:color="auto"/>
                                        <w:left w:val="none" w:sz="0" w:space="0" w:color="auto"/>
                                        <w:bottom w:val="none" w:sz="0" w:space="0" w:color="auto"/>
                                        <w:right w:val="none" w:sz="0" w:space="0" w:color="auto"/>
                                      </w:divBdr>
                                      <w:divsChild>
                                        <w:div w:id="2064284582">
                                          <w:marLeft w:val="0"/>
                                          <w:marRight w:val="0"/>
                                          <w:marTop w:val="0"/>
                                          <w:marBottom w:val="0"/>
                                          <w:divBdr>
                                            <w:top w:val="none" w:sz="0" w:space="0" w:color="auto"/>
                                            <w:left w:val="none" w:sz="0" w:space="0" w:color="auto"/>
                                            <w:bottom w:val="none" w:sz="0" w:space="0" w:color="auto"/>
                                            <w:right w:val="none" w:sz="0" w:space="0" w:color="auto"/>
                                          </w:divBdr>
                                          <w:divsChild>
                                            <w:div w:id="1040279686">
                                              <w:marLeft w:val="0"/>
                                              <w:marRight w:val="0"/>
                                              <w:marTop w:val="0"/>
                                              <w:marBottom w:val="450"/>
                                              <w:divBdr>
                                                <w:top w:val="none" w:sz="0" w:space="0" w:color="auto"/>
                                                <w:left w:val="none" w:sz="0" w:space="0" w:color="auto"/>
                                                <w:bottom w:val="none" w:sz="0" w:space="0" w:color="auto"/>
                                                <w:right w:val="none" w:sz="0" w:space="0" w:color="auto"/>
                                              </w:divBdr>
                                              <w:divsChild>
                                                <w:div w:id="52848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01356452">
      <w:bodyDiv w:val="1"/>
      <w:marLeft w:val="0"/>
      <w:marRight w:val="0"/>
      <w:marTop w:val="0"/>
      <w:marBottom w:val="0"/>
      <w:divBdr>
        <w:top w:val="none" w:sz="0" w:space="0" w:color="auto"/>
        <w:left w:val="none" w:sz="0" w:space="0" w:color="auto"/>
        <w:bottom w:val="none" w:sz="0" w:space="0" w:color="auto"/>
        <w:right w:val="none" w:sz="0" w:space="0" w:color="auto"/>
      </w:divBdr>
      <w:divsChild>
        <w:div w:id="929776841">
          <w:marLeft w:val="0"/>
          <w:marRight w:val="0"/>
          <w:marTop w:val="0"/>
          <w:marBottom w:val="0"/>
          <w:divBdr>
            <w:top w:val="none" w:sz="0" w:space="0" w:color="auto"/>
            <w:left w:val="none" w:sz="0" w:space="0" w:color="auto"/>
            <w:bottom w:val="none" w:sz="0" w:space="0" w:color="auto"/>
            <w:right w:val="none" w:sz="0" w:space="0" w:color="auto"/>
          </w:divBdr>
          <w:divsChild>
            <w:div w:id="1100223711">
              <w:marLeft w:val="0"/>
              <w:marRight w:val="0"/>
              <w:marTop w:val="0"/>
              <w:marBottom w:val="0"/>
              <w:divBdr>
                <w:top w:val="none" w:sz="0" w:space="0" w:color="auto"/>
                <w:left w:val="none" w:sz="0" w:space="0" w:color="auto"/>
                <w:bottom w:val="none" w:sz="0" w:space="0" w:color="auto"/>
                <w:right w:val="none" w:sz="0" w:space="0" w:color="auto"/>
              </w:divBdr>
              <w:divsChild>
                <w:div w:id="48310076">
                  <w:marLeft w:val="0"/>
                  <w:marRight w:val="0"/>
                  <w:marTop w:val="0"/>
                  <w:marBottom w:val="0"/>
                  <w:divBdr>
                    <w:top w:val="none" w:sz="0" w:space="0" w:color="auto"/>
                    <w:left w:val="none" w:sz="0" w:space="0" w:color="auto"/>
                    <w:bottom w:val="none" w:sz="0" w:space="0" w:color="auto"/>
                    <w:right w:val="none" w:sz="0" w:space="0" w:color="auto"/>
                  </w:divBdr>
                  <w:divsChild>
                    <w:div w:id="2008707891">
                      <w:marLeft w:val="0"/>
                      <w:marRight w:val="0"/>
                      <w:marTop w:val="0"/>
                      <w:marBottom w:val="0"/>
                      <w:divBdr>
                        <w:top w:val="none" w:sz="0" w:space="0" w:color="auto"/>
                        <w:left w:val="none" w:sz="0" w:space="0" w:color="auto"/>
                        <w:bottom w:val="none" w:sz="0" w:space="0" w:color="auto"/>
                        <w:right w:val="none" w:sz="0" w:space="0" w:color="auto"/>
                      </w:divBdr>
                      <w:divsChild>
                        <w:div w:id="1424105067">
                          <w:marLeft w:val="0"/>
                          <w:marRight w:val="0"/>
                          <w:marTop w:val="0"/>
                          <w:marBottom w:val="0"/>
                          <w:divBdr>
                            <w:top w:val="none" w:sz="0" w:space="0" w:color="auto"/>
                            <w:left w:val="none" w:sz="0" w:space="0" w:color="auto"/>
                            <w:bottom w:val="none" w:sz="0" w:space="0" w:color="auto"/>
                            <w:right w:val="none" w:sz="0" w:space="0" w:color="auto"/>
                          </w:divBdr>
                          <w:divsChild>
                            <w:div w:id="115213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7929266.1239" TargetMode="External"/><Relationship Id="rId18" Type="http://schemas.openxmlformats.org/officeDocument/2006/relationships/hyperlink" Target="consultantplus://offline/ref=C00B99114E067D5A1FD3F7586EBE82C814A0F99BE9D11CA33D78DA54303635AE66C9E525CF5E3F43hCI3O"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9F7F835403F621F724D2D07F026F20F1A16BB7A255CBC84E21E0F11264618944C1778FFB6C7F1D07tAs5O" TargetMode="External"/><Relationship Id="rId7" Type="http://schemas.openxmlformats.org/officeDocument/2006/relationships/footnotes" Target="footnotes.xml"/><Relationship Id="rId12" Type="http://schemas.openxmlformats.org/officeDocument/2006/relationships/hyperlink" Target="http://gu.lenobl.ru/" TargetMode="External"/><Relationship Id="rId17" Type="http://schemas.openxmlformats.org/officeDocument/2006/relationships/hyperlink" Target="consultantplus://offline/ref=B197EFCCFA903EE6EF4248771482D830120ED061EA0B0277A99595A53D8C5233B770CAy3MEO"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197EFCCFA903EE6EF4248771482D830120ED061EA0B0277A99595A53D8C5233B770CAy3MCO" TargetMode="External"/><Relationship Id="rId20" Type="http://schemas.openxmlformats.org/officeDocument/2006/relationships/hyperlink" Target="consultantplus://offline/ref=9F7F835403F621F724D2D07F026F20F1A16BB7A255CBC84E21E0F11264618944C1778FFB6C7F1D04tAs2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929266.304483" TargetMode="External"/><Relationship Id="rId24" Type="http://schemas.openxmlformats.org/officeDocument/2006/relationships/hyperlink" Target="http://www.mfc47.ru" TargetMode="External"/><Relationship Id="rId5" Type="http://schemas.openxmlformats.org/officeDocument/2006/relationships/settings" Target="settings.xml"/><Relationship Id="rId15" Type="http://schemas.openxmlformats.org/officeDocument/2006/relationships/hyperlink" Target="consultantplus://offline/ref=F92924E1D0BBF555DA90A35BB410BC018BB19B130208211FEFE812C19E0CA255CCA0BBH6s4N" TargetMode="External"/><Relationship Id="rId23" Type="http://schemas.openxmlformats.org/officeDocument/2006/relationships/hyperlink" Target="consultantplus://offline/ref=11E1B2442BCA7A3FE7150037B8DB8B3D0F32311B5A6C6BCBF88C60617F47EE45E4EE4EE7E7812FF710SCL" TargetMode="External"/><Relationship Id="rId28" Type="http://schemas.openxmlformats.org/officeDocument/2006/relationships/theme" Target="theme/theme1.xml"/><Relationship Id="rId10" Type="http://schemas.openxmlformats.org/officeDocument/2006/relationships/hyperlink" Target="garantF1://7929266.549" TargetMode="External"/><Relationship Id="rId19" Type="http://schemas.openxmlformats.org/officeDocument/2006/relationships/hyperlink" Target="consultantplus://offline/ref=55CAD0379CE439EE8B03B027F86EA206B4F7F13E17224D4616BF6A6F94ED9C96ADC4719C402DE7977Cg7O" TargetMode="External"/><Relationship Id="rId4" Type="http://schemas.microsoft.com/office/2007/relationships/stylesWithEffects" Target="stylesWithEffects.xml"/><Relationship Id="rId9" Type="http://schemas.openxmlformats.org/officeDocument/2006/relationships/hyperlink" Target="garantF1://7929266.1238" TargetMode="External"/><Relationship Id="rId14" Type="http://schemas.openxmlformats.org/officeDocument/2006/relationships/hyperlink" Target="garantF1://7929266.304484" TargetMode="External"/><Relationship Id="rId22" Type="http://schemas.openxmlformats.org/officeDocument/2006/relationships/hyperlink" Target="consultantplus://offline/ref=9F7F835403F621F724D2D07F026F20F1A16BB7A255CBC84E21E0F11264618944C1778FFB6C7F1C0DtAs1O"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9CF05-84DE-494D-B7B0-76A7F9986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13794</Words>
  <Characters>78630</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Hewlett-Packard Company</Company>
  <LinksUpToDate>false</LinksUpToDate>
  <CharactersWithSpaces>92240</CharactersWithSpaces>
  <SharedDoc>false</SharedDoc>
  <HLinks>
    <vt:vector size="168" baseType="variant">
      <vt:variant>
        <vt:i4>2752528</vt:i4>
      </vt:variant>
      <vt:variant>
        <vt:i4>81</vt:i4>
      </vt:variant>
      <vt:variant>
        <vt:i4>0</vt:i4>
      </vt:variant>
      <vt:variant>
        <vt:i4>5</vt:i4>
      </vt:variant>
      <vt:variant>
        <vt:lpwstr/>
      </vt:variant>
      <vt:variant>
        <vt:lpwstr>sub_1000</vt:lpwstr>
      </vt:variant>
      <vt:variant>
        <vt:i4>2752528</vt:i4>
      </vt:variant>
      <vt:variant>
        <vt:i4>78</vt:i4>
      </vt:variant>
      <vt:variant>
        <vt:i4>0</vt:i4>
      </vt:variant>
      <vt:variant>
        <vt:i4>5</vt:i4>
      </vt:variant>
      <vt:variant>
        <vt:lpwstr/>
      </vt:variant>
      <vt:variant>
        <vt:lpwstr>sub_1000</vt:lpwstr>
      </vt:variant>
      <vt:variant>
        <vt:i4>2752528</vt:i4>
      </vt:variant>
      <vt:variant>
        <vt:i4>75</vt:i4>
      </vt:variant>
      <vt:variant>
        <vt:i4>0</vt:i4>
      </vt:variant>
      <vt:variant>
        <vt:i4>5</vt:i4>
      </vt:variant>
      <vt:variant>
        <vt:lpwstr/>
      </vt:variant>
      <vt:variant>
        <vt:lpwstr>sub_1000</vt:lpwstr>
      </vt:variant>
      <vt:variant>
        <vt:i4>2752528</vt:i4>
      </vt:variant>
      <vt:variant>
        <vt:i4>72</vt:i4>
      </vt:variant>
      <vt:variant>
        <vt:i4>0</vt:i4>
      </vt:variant>
      <vt:variant>
        <vt:i4>5</vt:i4>
      </vt:variant>
      <vt:variant>
        <vt:lpwstr/>
      </vt:variant>
      <vt:variant>
        <vt:lpwstr>sub_1000</vt:lpwstr>
      </vt:variant>
      <vt:variant>
        <vt:i4>2752528</vt:i4>
      </vt:variant>
      <vt:variant>
        <vt:i4>69</vt:i4>
      </vt:variant>
      <vt:variant>
        <vt:i4>0</vt:i4>
      </vt:variant>
      <vt:variant>
        <vt:i4>5</vt:i4>
      </vt:variant>
      <vt:variant>
        <vt:lpwstr/>
      </vt:variant>
      <vt:variant>
        <vt:lpwstr>sub_1000</vt:lpwstr>
      </vt:variant>
      <vt:variant>
        <vt:i4>5177433</vt:i4>
      </vt:variant>
      <vt:variant>
        <vt:i4>66</vt:i4>
      </vt:variant>
      <vt:variant>
        <vt:i4>0</vt:i4>
      </vt:variant>
      <vt:variant>
        <vt:i4>5</vt:i4>
      </vt:variant>
      <vt:variant>
        <vt:lpwstr>http://www.mfc47.ru/</vt:lpwstr>
      </vt:variant>
      <vt:variant>
        <vt:lpwstr/>
      </vt:variant>
      <vt:variant>
        <vt:i4>2752528</vt:i4>
      </vt:variant>
      <vt:variant>
        <vt:i4>63</vt:i4>
      </vt:variant>
      <vt:variant>
        <vt:i4>0</vt:i4>
      </vt:variant>
      <vt:variant>
        <vt:i4>5</vt:i4>
      </vt:variant>
      <vt:variant>
        <vt:lpwstr/>
      </vt:variant>
      <vt:variant>
        <vt:lpwstr>sub_1000</vt:lpwstr>
      </vt:variant>
      <vt:variant>
        <vt:i4>2687078</vt:i4>
      </vt:variant>
      <vt:variant>
        <vt:i4>60</vt:i4>
      </vt:variant>
      <vt:variant>
        <vt:i4>0</vt:i4>
      </vt:variant>
      <vt:variant>
        <vt:i4>5</vt:i4>
      </vt:variant>
      <vt:variant>
        <vt:lpwstr>consultantplus://offline/ref=9F7F835403F621F724D2D07F026F20F1A16BB7A255CBC84E21E0F11264618944C1778FFB6C7F1C0DtAs1O</vt:lpwstr>
      </vt:variant>
      <vt:variant>
        <vt:lpwstr/>
      </vt:variant>
      <vt:variant>
        <vt:i4>2687030</vt:i4>
      </vt:variant>
      <vt:variant>
        <vt:i4>57</vt:i4>
      </vt:variant>
      <vt:variant>
        <vt:i4>0</vt:i4>
      </vt:variant>
      <vt:variant>
        <vt:i4>5</vt:i4>
      </vt:variant>
      <vt:variant>
        <vt:lpwstr>consultantplus://offline/ref=9F7F835403F621F724D2D07F026F20F1A16BB7A255CBC84E21E0F11264618944C1778FFB6C7F1D07tAs5O</vt:lpwstr>
      </vt:variant>
      <vt:variant>
        <vt:lpwstr/>
      </vt:variant>
      <vt:variant>
        <vt:i4>2687026</vt:i4>
      </vt:variant>
      <vt:variant>
        <vt:i4>54</vt:i4>
      </vt:variant>
      <vt:variant>
        <vt:i4>0</vt:i4>
      </vt:variant>
      <vt:variant>
        <vt:i4>5</vt:i4>
      </vt:variant>
      <vt:variant>
        <vt:lpwstr>consultantplus://offline/ref=9F7F835403F621F724D2D07F026F20F1A16BB7A255CBC84E21E0F11264618944C1778FFB6C7F1D04tAs2O</vt:lpwstr>
      </vt:variant>
      <vt:variant>
        <vt:lpwstr/>
      </vt:variant>
      <vt:variant>
        <vt:i4>2228326</vt:i4>
      </vt:variant>
      <vt:variant>
        <vt:i4>51</vt:i4>
      </vt:variant>
      <vt:variant>
        <vt:i4>0</vt:i4>
      </vt:variant>
      <vt:variant>
        <vt:i4>5</vt:i4>
      </vt:variant>
      <vt:variant>
        <vt:lpwstr>consultantplus://offline/ref=55CAD0379CE439EE8B03B027F86EA206B4F7F13E17224D4616BF6A6F94ED9C96ADC4719C402DE7977Cg7O</vt:lpwstr>
      </vt:variant>
      <vt:variant>
        <vt:lpwstr/>
      </vt:variant>
      <vt:variant>
        <vt:i4>7602284</vt:i4>
      </vt:variant>
      <vt:variant>
        <vt:i4>48</vt:i4>
      </vt:variant>
      <vt:variant>
        <vt:i4>0</vt:i4>
      </vt:variant>
      <vt:variant>
        <vt:i4>5</vt:i4>
      </vt:variant>
      <vt:variant>
        <vt:lpwstr>consultantplus://offline/ref=C00B99114E067D5A1FD3F7586EBE82C814A0F99BE9D11CA33D78DA54303635AE66C9E525CF5E3F43hCI3O</vt:lpwstr>
      </vt:variant>
      <vt:variant>
        <vt:lpwstr/>
      </vt:variant>
      <vt:variant>
        <vt:i4>3604592</vt:i4>
      </vt:variant>
      <vt:variant>
        <vt:i4>45</vt:i4>
      </vt:variant>
      <vt:variant>
        <vt:i4>0</vt:i4>
      </vt:variant>
      <vt:variant>
        <vt:i4>5</vt:i4>
      </vt:variant>
      <vt:variant>
        <vt:lpwstr/>
      </vt:variant>
      <vt:variant>
        <vt:lpwstr>P70</vt:lpwstr>
      </vt:variant>
      <vt:variant>
        <vt:i4>6094943</vt:i4>
      </vt:variant>
      <vt:variant>
        <vt:i4>42</vt:i4>
      </vt:variant>
      <vt:variant>
        <vt:i4>0</vt:i4>
      </vt:variant>
      <vt:variant>
        <vt:i4>5</vt:i4>
      </vt:variant>
      <vt:variant>
        <vt:lpwstr>consultantplus://offline/ref=B197EFCCFA903EE6EF4248771482D830120ED061EA0B0277A99595A53D8C5233B770CAy3MEO</vt:lpwstr>
      </vt:variant>
      <vt:variant>
        <vt:lpwstr/>
      </vt:variant>
      <vt:variant>
        <vt:i4>6094937</vt:i4>
      </vt:variant>
      <vt:variant>
        <vt:i4>39</vt:i4>
      </vt:variant>
      <vt:variant>
        <vt:i4>0</vt:i4>
      </vt:variant>
      <vt:variant>
        <vt:i4>5</vt:i4>
      </vt:variant>
      <vt:variant>
        <vt:lpwstr>consultantplus://offline/ref=B197EFCCFA903EE6EF4248771482D830120ED061EA0B0277A99595A53D8C5233B770CAy3MCO</vt:lpwstr>
      </vt:variant>
      <vt:variant>
        <vt:lpwstr/>
      </vt:variant>
      <vt:variant>
        <vt:i4>5308496</vt:i4>
      </vt:variant>
      <vt:variant>
        <vt:i4>36</vt:i4>
      </vt:variant>
      <vt:variant>
        <vt:i4>0</vt:i4>
      </vt:variant>
      <vt:variant>
        <vt:i4>5</vt:i4>
      </vt:variant>
      <vt:variant>
        <vt:lpwstr>consultantplus://offline/ref=F92924E1D0BBF555DA90A35BB410BC018BB19B130208211FEFE812C19E0CA255CCA0BBH6s4N</vt:lpwstr>
      </vt:variant>
      <vt:variant>
        <vt:lpwstr/>
      </vt:variant>
      <vt:variant>
        <vt:i4>8060960</vt:i4>
      </vt:variant>
      <vt:variant>
        <vt:i4>33</vt:i4>
      </vt:variant>
      <vt:variant>
        <vt:i4>0</vt:i4>
      </vt:variant>
      <vt:variant>
        <vt:i4>5</vt:i4>
      </vt:variant>
      <vt:variant>
        <vt:lpwstr>garantf1://7929266.304484/</vt:lpwstr>
      </vt:variant>
      <vt:variant>
        <vt:lpwstr/>
      </vt:variant>
      <vt:variant>
        <vt:i4>4587547</vt:i4>
      </vt:variant>
      <vt:variant>
        <vt:i4>30</vt:i4>
      </vt:variant>
      <vt:variant>
        <vt:i4>0</vt:i4>
      </vt:variant>
      <vt:variant>
        <vt:i4>5</vt:i4>
      </vt:variant>
      <vt:variant>
        <vt:lpwstr>garantf1://7929266.1239/</vt:lpwstr>
      </vt:variant>
      <vt:variant>
        <vt:lpwstr/>
      </vt:variant>
      <vt:variant>
        <vt:i4>1703968</vt:i4>
      </vt:variant>
      <vt:variant>
        <vt:i4>27</vt:i4>
      </vt:variant>
      <vt:variant>
        <vt:i4>0</vt:i4>
      </vt:variant>
      <vt:variant>
        <vt:i4>5</vt:i4>
      </vt:variant>
      <vt:variant>
        <vt:lpwstr/>
      </vt:variant>
      <vt:variant>
        <vt:lpwstr>sub_103</vt:lpwstr>
      </vt:variant>
      <vt:variant>
        <vt:i4>5832775</vt:i4>
      </vt:variant>
      <vt:variant>
        <vt:i4>24</vt:i4>
      </vt:variant>
      <vt:variant>
        <vt:i4>0</vt:i4>
      </vt:variant>
      <vt:variant>
        <vt:i4>5</vt:i4>
      </vt:variant>
      <vt:variant>
        <vt:lpwstr>http://gu.lenobl.ru/</vt:lpwstr>
      </vt:variant>
      <vt:variant>
        <vt:lpwstr/>
      </vt:variant>
      <vt:variant>
        <vt:i4>1703968</vt:i4>
      </vt:variant>
      <vt:variant>
        <vt:i4>21</vt:i4>
      </vt:variant>
      <vt:variant>
        <vt:i4>0</vt:i4>
      </vt:variant>
      <vt:variant>
        <vt:i4>5</vt:i4>
      </vt:variant>
      <vt:variant>
        <vt:lpwstr/>
      </vt:variant>
      <vt:variant>
        <vt:lpwstr>sub_104</vt:lpwstr>
      </vt:variant>
      <vt:variant>
        <vt:i4>1703968</vt:i4>
      </vt:variant>
      <vt:variant>
        <vt:i4>18</vt:i4>
      </vt:variant>
      <vt:variant>
        <vt:i4>0</vt:i4>
      </vt:variant>
      <vt:variant>
        <vt:i4>5</vt:i4>
      </vt:variant>
      <vt:variant>
        <vt:lpwstr/>
      </vt:variant>
      <vt:variant>
        <vt:lpwstr>sub_103</vt:lpwstr>
      </vt:variant>
      <vt:variant>
        <vt:i4>1703968</vt:i4>
      </vt:variant>
      <vt:variant>
        <vt:i4>15</vt:i4>
      </vt:variant>
      <vt:variant>
        <vt:i4>0</vt:i4>
      </vt:variant>
      <vt:variant>
        <vt:i4>5</vt:i4>
      </vt:variant>
      <vt:variant>
        <vt:lpwstr/>
      </vt:variant>
      <vt:variant>
        <vt:lpwstr>sub_104</vt:lpwstr>
      </vt:variant>
      <vt:variant>
        <vt:i4>1703968</vt:i4>
      </vt:variant>
      <vt:variant>
        <vt:i4>12</vt:i4>
      </vt:variant>
      <vt:variant>
        <vt:i4>0</vt:i4>
      </vt:variant>
      <vt:variant>
        <vt:i4>5</vt:i4>
      </vt:variant>
      <vt:variant>
        <vt:lpwstr/>
      </vt:variant>
      <vt:variant>
        <vt:lpwstr>sub_103</vt:lpwstr>
      </vt:variant>
      <vt:variant>
        <vt:i4>8060967</vt:i4>
      </vt:variant>
      <vt:variant>
        <vt:i4>9</vt:i4>
      </vt:variant>
      <vt:variant>
        <vt:i4>0</vt:i4>
      </vt:variant>
      <vt:variant>
        <vt:i4>5</vt:i4>
      </vt:variant>
      <vt:variant>
        <vt:lpwstr>garantf1://7929266.304483/</vt:lpwstr>
      </vt:variant>
      <vt:variant>
        <vt:lpwstr/>
      </vt:variant>
      <vt:variant>
        <vt:i4>6750244</vt:i4>
      </vt:variant>
      <vt:variant>
        <vt:i4>6</vt:i4>
      </vt:variant>
      <vt:variant>
        <vt:i4>0</vt:i4>
      </vt:variant>
      <vt:variant>
        <vt:i4>5</vt:i4>
      </vt:variant>
      <vt:variant>
        <vt:lpwstr>garantf1://7929266.549/</vt:lpwstr>
      </vt:variant>
      <vt:variant>
        <vt:lpwstr/>
      </vt:variant>
      <vt:variant>
        <vt:i4>2293776</vt:i4>
      </vt:variant>
      <vt:variant>
        <vt:i4>3</vt:i4>
      </vt:variant>
      <vt:variant>
        <vt:i4>0</vt:i4>
      </vt:variant>
      <vt:variant>
        <vt:i4>5</vt:i4>
      </vt:variant>
      <vt:variant>
        <vt:lpwstr/>
      </vt:variant>
      <vt:variant>
        <vt:lpwstr>sub_1900</vt:lpwstr>
      </vt:variant>
      <vt:variant>
        <vt:i4>4587546</vt:i4>
      </vt:variant>
      <vt:variant>
        <vt:i4>0</vt:i4>
      </vt:variant>
      <vt:variant>
        <vt:i4>0</vt:i4>
      </vt:variant>
      <vt:variant>
        <vt:i4>5</vt:i4>
      </vt:variant>
      <vt:variant>
        <vt:lpwstr>garantf1://7929266.1238/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cp:lastModifiedBy>Елизавета Витальевна Готфрид</cp:lastModifiedBy>
  <cp:revision>2</cp:revision>
  <cp:lastPrinted>2018-04-18T10:02:00Z</cp:lastPrinted>
  <dcterms:created xsi:type="dcterms:W3CDTF">2018-06-20T14:46:00Z</dcterms:created>
  <dcterms:modified xsi:type="dcterms:W3CDTF">2018-06-20T14:46:00Z</dcterms:modified>
</cp:coreProperties>
</file>